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145DD174" w:rsidR="00067FE2" w:rsidRDefault="007B49C2" w:rsidP="00F44236">
            <w:pPr>
              <w:pStyle w:val="Header"/>
            </w:pPr>
            <w:hyperlink r:id="rId8" w:history="1">
              <w:r w:rsidR="003259A5" w:rsidRPr="003259A5">
                <w:rPr>
                  <w:rStyle w:val="Hyperlink"/>
                </w:rPr>
                <w:t>264</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3070A249" w:rsidR="00067FE2" w:rsidRDefault="00566181" w:rsidP="00F44236">
            <w:pPr>
              <w:pStyle w:val="Header"/>
            </w:pPr>
            <w:r>
              <w:t>Related to NPRR</w:t>
            </w:r>
            <w:r w:rsidR="003259A5">
              <w:t>1235</w:t>
            </w:r>
            <w:r>
              <w:t>, Dispatchable Reliability Reserve Service as a Stand-Alone Ancillary Service</w:t>
            </w:r>
          </w:p>
        </w:tc>
      </w:tr>
      <w:tr w:rsidR="00C96AB2" w:rsidRPr="00E01925" w14:paraId="3288B1CC" w14:textId="77777777" w:rsidTr="00BC2D06">
        <w:trPr>
          <w:trHeight w:val="518"/>
        </w:trPr>
        <w:tc>
          <w:tcPr>
            <w:tcW w:w="2880" w:type="dxa"/>
            <w:gridSpan w:val="2"/>
            <w:shd w:val="clear" w:color="auto" w:fill="FFFFFF"/>
            <w:vAlign w:val="center"/>
          </w:tcPr>
          <w:p w14:paraId="3C517530" w14:textId="54CA744A" w:rsidR="00C96AB2" w:rsidRPr="00E01925" w:rsidRDefault="00C96AB2" w:rsidP="00006803">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C09798C" w14:textId="1DB5009E" w:rsidR="00C96AB2" w:rsidRPr="00E01925" w:rsidRDefault="00025EBC" w:rsidP="00C96AB2">
            <w:pPr>
              <w:pStyle w:val="NormalArial"/>
              <w:spacing w:before="120" w:after="120"/>
            </w:pPr>
            <w:r>
              <w:t>September 9</w:t>
            </w:r>
            <w:r w:rsidR="00C96AB2">
              <w:t>, 2024</w:t>
            </w:r>
          </w:p>
        </w:tc>
      </w:tr>
      <w:tr w:rsidR="00C96AB2" w:rsidRPr="00E01925" w14:paraId="673C556C" w14:textId="77777777" w:rsidTr="00BC2D06">
        <w:trPr>
          <w:trHeight w:val="518"/>
        </w:trPr>
        <w:tc>
          <w:tcPr>
            <w:tcW w:w="2880" w:type="dxa"/>
            <w:gridSpan w:val="2"/>
            <w:shd w:val="clear" w:color="auto" w:fill="FFFFFF"/>
            <w:vAlign w:val="center"/>
          </w:tcPr>
          <w:p w14:paraId="1BFB200F" w14:textId="2F261386" w:rsidR="00C96AB2" w:rsidRPr="00E01925" w:rsidRDefault="00C96AB2" w:rsidP="00006803">
            <w:pPr>
              <w:pStyle w:val="Header"/>
              <w:spacing w:before="120" w:after="120"/>
              <w:rPr>
                <w:bCs w:val="0"/>
              </w:rPr>
            </w:pPr>
            <w:r>
              <w:rPr>
                <w:bCs w:val="0"/>
              </w:rPr>
              <w:t>Action</w:t>
            </w:r>
          </w:p>
        </w:tc>
        <w:tc>
          <w:tcPr>
            <w:tcW w:w="7560" w:type="dxa"/>
            <w:gridSpan w:val="2"/>
            <w:vAlign w:val="center"/>
          </w:tcPr>
          <w:p w14:paraId="0C0998EC" w14:textId="6EBC46DA" w:rsidR="00C96AB2" w:rsidRDefault="00006803" w:rsidP="00C96AB2">
            <w:pPr>
              <w:pStyle w:val="NormalArial"/>
              <w:spacing w:before="120" w:after="120"/>
            </w:pPr>
            <w:r>
              <w:t>Recommended Approval</w:t>
            </w:r>
          </w:p>
        </w:tc>
      </w:tr>
      <w:tr w:rsidR="00C96AB2" w:rsidRPr="00E01925" w14:paraId="60D1F218" w14:textId="77777777" w:rsidTr="00BC2D06">
        <w:trPr>
          <w:trHeight w:val="518"/>
        </w:trPr>
        <w:tc>
          <w:tcPr>
            <w:tcW w:w="2880" w:type="dxa"/>
            <w:gridSpan w:val="2"/>
            <w:shd w:val="clear" w:color="auto" w:fill="FFFFFF"/>
            <w:vAlign w:val="center"/>
          </w:tcPr>
          <w:p w14:paraId="0A9901CA" w14:textId="27264330" w:rsidR="00C96AB2" w:rsidRPr="00E01925" w:rsidRDefault="00C96AB2" w:rsidP="00006803">
            <w:pPr>
              <w:pStyle w:val="Header"/>
              <w:spacing w:before="120" w:after="120"/>
              <w:rPr>
                <w:bCs w:val="0"/>
              </w:rPr>
            </w:pPr>
            <w:r>
              <w:t>Timeline</w:t>
            </w:r>
          </w:p>
        </w:tc>
        <w:tc>
          <w:tcPr>
            <w:tcW w:w="7560" w:type="dxa"/>
            <w:gridSpan w:val="2"/>
            <w:vAlign w:val="center"/>
          </w:tcPr>
          <w:p w14:paraId="2AE65184" w14:textId="01EC5B2A" w:rsidR="00C96AB2" w:rsidRDefault="00C96AB2" w:rsidP="00C96AB2">
            <w:pPr>
              <w:pStyle w:val="NormalArial"/>
              <w:spacing w:before="120" w:after="120"/>
            </w:pPr>
            <w:r w:rsidRPr="00CD60E1">
              <w:t>Normal</w:t>
            </w:r>
          </w:p>
        </w:tc>
      </w:tr>
      <w:tr w:rsidR="00025EBC" w:rsidRPr="00E01925" w14:paraId="15207257" w14:textId="77777777" w:rsidTr="00BC2D06">
        <w:trPr>
          <w:trHeight w:val="518"/>
        </w:trPr>
        <w:tc>
          <w:tcPr>
            <w:tcW w:w="2880" w:type="dxa"/>
            <w:gridSpan w:val="2"/>
            <w:shd w:val="clear" w:color="auto" w:fill="FFFFFF"/>
            <w:vAlign w:val="center"/>
          </w:tcPr>
          <w:p w14:paraId="7D63F856" w14:textId="05FEAE37" w:rsidR="00025EBC" w:rsidRDefault="00025EBC" w:rsidP="00025EBC">
            <w:pPr>
              <w:pStyle w:val="Header"/>
              <w:spacing w:before="120" w:after="120"/>
            </w:pPr>
            <w:r>
              <w:t>Estimated Impacts</w:t>
            </w:r>
          </w:p>
        </w:tc>
        <w:tc>
          <w:tcPr>
            <w:tcW w:w="7560" w:type="dxa"/>
            <w:gridSpan w:val="2"/>
            <w:vAlign w:val="center"/>
          </w:tcPr>
          <w:p w14:paraId="166E2B0E" w14:textId="77777777" w:rsidR="00025EBC" w:rsidRDefault="00025EBC" w:rsidP="00025EBC">
            <w:pPr>
              <w:pStyle w:val="NormalArial"/>
              <w:spacing w:before="120" w:after="120"/>
            </w:pPr>
            <w:r>
              <w:t xml:space="preserve">Cost/Budgetary:  None </w:t>
            </w:r>
          </w:p>
          <w:p w14:paraId="7F3AFD9D" w14:textId="1B767EF8" w:rsidR="00025EBC" w:rsidRPr="00CD60E1" w:rsidRDefault="00025EBC" w:rsidP="00025EBC">
            <w:pPr>
              <w:pStyle w:val="NormalArial"/>
              <w:spacing w:before="120" w:after="120"/>
            </w:pPr>
            <w:r>
              <w:t>Project Duration:  No project required</w:t>
            </w:r>
          </w:p>
        </w:tc>
      </w:tr>
      <w:tr w:rsidR="00C96AB2" w:rsidRPr="00E01925" w14:paraId="26E5629B" w14:textId="77777777" w:rsidTr="00BC2D06">
        <w:trPr>
          <w:trHeight w:val="518"/>
        </w:trPr>
        <w:tc>
          <w:tcPr>
            <w:tcW w:w="2880" w:type="dxa"/>
            <w:gridSpan w:val="2"/>
            <w:shd w:val="clear" w:color="auto" w:fill="FFFFFF"/>
            <w:vAlign w:val="center"/>
          </w:tcPr>
          <w:p w14:paraId="43FB32A4" w14:textId="6371FBC0" w:rsidR="00C96AB2" w:rsidRPr="00E01925" w:rsidRDefault="00C96AB2" w:rsidP="00006803">
            <w:pPr>
              <w:pStyle w:val="Header"/>
              <w:spacing w:before="120" w:after="120"/>
              <w:rPr>
                <w:bCs w:val="0"/>
              </w:rPr>
            </w:pPr>
            <w:r>
              <w:t>Proposed Effective Date</w:t>
            </w:r>
          </w:p>
        </w:tc>
        <w:tc>
          <w:tcPr>
            <w:tcW w:w="7560" w:type="dxa"/>
            <w:gridSpan w:val="2"/>
            <w:vAlign w:val="center"/>
          </w:tcPr>
          <w:p w14:paraId="16D28FDA" w14:textId="6A7FAF1D" w:rsidR="00C96AB2" w:rsidRDefault="00025EBC" w:rsidP="00C96AB2">
            <w:pPr>
              <w:pStyle w:val="NormalArial"/>
              <w:spacing w:before="120" w:after="120"/>
            </w:pPr>
            <w:r>
              <w:t>Upon implementation of Nodal Protocol Revision Request (NPRR) 1235, Dispatchable Reliability Reserve Service as a Stand-Alone Ancillary Service</w:t>
            </w:r>
          </w:p>
        </w:tc>
      </w:tr>
      <w:tr w:rsidR="00C96AB2" w:rsidRPr="00E01925" w14:paraId="3C89A7F3" w14:textId="77777777" w:rsidTr="00BC2D06">
        <w:trPr>
          <w:trHeight w:val="518"/>
        </w:trPr>
        <w:tc>
          <w:tcPr>
            <w:tcW w:w="2880" w:type="dxa"/>
            <w:gridSpan w:val="2"/>
            <w:shd w:val="clear" w:color="auto" w:fill="FFFFFF"/>
            <w:vAlign w:val="center"/>
          </w:tcPr>
          <w:p w14:paraId="4E52C2F7" w14:textId="27C5F2BB" w:rsidR="00C96AB2" w:rsidRPr="00E01925" w:rsidRDefault="00C96AB2" w:rsidP="00006803">
            <w:pPr>
              <w:pStyle w:val="Header"/>
              <w:spacing w:before="120" w:after="120"/>
              <w:rPr>
                <w:bCs w:val="0"/>
              </w:rPr>
            </w:pPr>
            <w:r>
              <w:t>Priority and Rank Assigned</w:t>
            </w:r>
          </w:p>
        </w:tc>
        <w:tc>
          <w:tcPr>
            <w:tcW w:w="7560" w:type="dxa"/>
            <w:gridSpan w:val="2"/>
            <w:vAlign w:val="center"/>
          </w:tcPr>
          <w:p w14:paraId="580E6D73" w14:textId="3F6DDD47" w:rsidR="00C96AB2" w:rsidRDefault="00025EBC" w:rsidP="00C96AB2">
            <w:pPr>
              <w:pStyle w:val="NormalArial"/>
              <w:spacing w:before="120" w:after="120"/>
            </w:pPr>
            <w:r>
              <w:t>Not applicable</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006803">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2FC60657" w14:textId="4C1DACF6" w:rsidR="00566181" w:rsidRDefault="00566181" w:rsidP="00566181">
            <w:pPr>
              <w:pStyle w:val="NormalArial"/>
              <w:spacing w:before="120"/>
            </w:pPr>
            <w:r w:rsidRPr="00566181">
              <w:t>2.3</w:t>
            </w:r>
            <w:r>
              <w:t xml:space="preserve">, </w:t>
            </w:r>
            <w:r w:rsidRPr="00566181">
              <w:t>Ancillary Services</w:t>
            </w:r>
          </w:p>
          <w:p w14:paraId="6DCB94C9" w14:textId="0CAEFA53" w:rsidR="009D17F0" w:rsidRDefault="00D40399" w:rsidP="00F44236">
            <w:pPr>
              <w:pStyle w:val="NormalArial"/>
            </w:pPr>
            <w:r w:rsidRPr="00D40399">
              <w:t>2.3.4</w:t>
            </w:r>
            <w:r>
              <w:t xml:space="preserve">, </w:t>
            </w:r>
            <w:r w:rsidRPr="00D40399">
              <w:t>Dispatchable Reliability Reserve Service</w:t>
            </w:r>
            <w:r>
              <w:t xml:space="preserve"> (new)</w:t>
            </w:r>
          </w:p>
          <w:p w14:paraId="60C26DE2" w14:textId="77777777" w:rsidR="00D40399" w:rsidRDefault="00D40399" w:rsidP="00F44236">
            <w:pPr>
              <w:pStyle w:val="NormalArial"/>
            </w:pPr>
            <w:r w:rsidRPr="00D40399">
              <w:t>2.3.4.1</w:t>
            </w:r>
            <w:r>
              <w:t xml:space="preserve">, </w:t>
            </w:r>
            <w:r w:rsidRPr="00D40399">
              <w:t>Additional Operational Details for Dispatchable Reliability Reserve Service Providers</w:t>
            </w:r>
            <w:r>
              <w:t xml:space="preserve"> (new)</w:t>
            </w:r>
          </w:p>
          <w:p w14:paraId="1273F894" w14:textId="62486BA8" w:rsidR="00D40399" w:rsidRPr="00FB509B" w:rsidRDefault="00D40399" w:rsidP="00566181">
            <w:pPr>
              <w:pStyle w:val="NormalArial"/>
              <w:spacing w:after="120"/>
            </w:pPr>
            <w:r w:rsidRPr="00D40399">
              <w:t>9.4.5</w:t>
            </w:r>
            <w:r>
              <w:t xml:space="preserve">, </w:t>
            </w:r>
            <w:r w:rsidRPr="00D40399">
              <w:t>Resource-Specific Dispatchable Reliability Reserve Service</w:t>
            </w:r>
            <w:r>
              <w:t xml:space="preserve"> (new)</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00680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2B45B210" w:rsidR="00C9766A" w:rsidRPr="00FB509B" w:rsidRDefault="00566181" w:rsidP="001E16B4">
            <w:pPr>
              <w:pStyle w:val="NormalArial"/>
              <w:spacing w:before="120" w:after="120"/>
            </w:pPr>
            <w:r>
              <w:t>NPRR</w:t>
            </w:r>
            <w:r w:rsidR="003259A5">
              <w:t>1235</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2CD83D" w14:textId="5403FD59" w:rsidR="009D17F0" w:rsidRPr="00FB509B" w:rsidRDefault="00566181" w:rsidP="00566181">
            <w:pPr>
              <w:pStyle w:val="NormalArial"/>
              <w:spacing w:before="120" w:after="120"/>
            </w:pPr>
            <w:r>
              <w:t>This Nodal Operating Guide Revision Request (NOGRR) and related NPRR</w:t>
            </w:r>
            <w:r w:rsidR="003259A5">
              <w:t>1235</w:t>
            </w:r>
            <w:r>
              <w:t xml:space="preserve"> develops a stand-alone Dispatchable Reliability Reserve Service (DRRS) product.</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5AD2A0C5" w14:textId="780CEF1B" w:rsidR="00FF5898" w:rsidRDefault="00FF5898" w:rsidP="00FF5898">
            <w:pPr>
              <w:pStyle w:val="NormalArial"/>
              <w:tabs>
                <w:tab w:val="left" w:pos="432"/>
              </w:tabs>
              <w:spacing w:before="120"/>
              <w:ind w:left="432" w:hanging="432"/>
              <w:rPr>
                <w:rFonts w:cs="Arial"/>
                <w:color w:val="000000"/>
              </w:rPr>
            </w:pPr>
            <w:r w:rsidRPr="006629C8">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D6E87A5" w14:textId="0A4842A2" w:rsidR="00FF5898" w:rsidRPr="00BD53C5" w:rsidRDefault="00FF5898" w:rsidP="00FF5898">
            <w:pPr>
              <w:pStyle w:val="NormalArial"/>
              <w:tabs>
                <w:tab w:val="left" w:pos="432"/>
              </w:tabs>
              <w:spacing w:before="120"/>
              <w:ind w:left="432" w:hanging="432"/>
              <w:rPr>
                <w:rFonts w:cs="Arial"/>
                <w:color w:val="000000"/>
              </w:rPr>
            </w:pPr>
            <w:r w:rsidRPr="00CD242D">
              <w:object w:dxaOrig="225" w:dyaOrig="225" w14:anchorId="78B45D6B">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456BC39" w14:textId="02CDAC34" w:rsidR="00FF5898" w:rsidRPr="00BD53C5" w:rsidRDefault="00FF5898" w:rsidP="00FF5898">
            <w:pPr>
              <w:pStyle w:val="NormalArial"/>
              <w:spacing w:before="120"/>
              <w:ind w:left="432" w:hanging="432"/>
              <w:rPr>
                <w:rFonts w:cs="Arial"/>
                <w:color w:val="000000"/>
              </w:rPr>
            </w:pPr>
            <w:r w:rsidRPr="006629C8">
              <w:object w:dxaOrig="225" w:dyaOrig="225" w14:anchorId="3A70D0BA">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E7FDD81" w14:textId="29A0B7BC" w:rsidR="00FF5898" w:rsidRDefault="00FF5898" w:rsidP="00FF5898">
            <w:pPr>
              <w:pStyle w:val="NormalArial"/>
              <w:spacing w:before="120"/>
              <w:rPr>
                <w:iCs/>
                <w:kern w:val="24"/>
              </w:rPr>
            </w:pPr>
            <w:r w:rsidRPr="006629C8">
              <w:object w:dxaOrig="225" w:dyaOrig="225" w14:anchorId="150436FB">
                <v:shape id="_x0000_i1043" type="#_x0000_t75" style="width:15.6pt;height:15pt" o:ole="">
                  <v:imagedata r:id="rId9" o:title=""/>
                </v:shape>
                <w:control r:id="rId16" w:name="TextBox13" w:shapeid="_x0000_i1043"/>
              </w:object>
            </w:r>
            <w:r w:rsidRPr="006629C8">
              <w:t xml:space="preserve">  </w:t>
            </w:r>
            <w:r w:rsidR="005928F2" w:rsidRPr="00344591">
              <w:rPr>
                <w:iCs/>
                <w:kern w:val="24"/>
              </w:rPr>
              <w:t>General system and/or process improvement(s)</w:t>
            </w:r>
          </w:p>
          <w:p w14:paraId="4A616F03" w14:textId="200B7A8B" w:rsidR="00FF5898" w:rsidRDefault="00FF5898" w:rsidP="00FF5898">
            <w:pPr>
              <w:pStyle w:val="NormalArial"/>
              <w:spacing w:before="120"/>
              <w:rPr>
                <w:iCs/>
                <w:kern w:val="24"/>
              </w:rPr>
            </w:pPr>
            <w:r w:rsidRPr="006629C8">
              <w:lastRenderedPageBreak/>
              <w:object w:dxaOrig="225" w:dyaOrig="225" w14:anchorId="5DBDF2A1">
                <v:shape id="_x0000_i1045" type="#_x0000_t75" style="width:15.6pt;height:15pt" o:ole="">
                  <v:imagedata r:id="rId17" o:title=""/>
                </v:shape>
                <w:control r:id="rId18" w:name="TextBox14" w:shapeid="_x0000_i1045"/>
              </w:object>
            </w:r>
            <w:r w:rsidRPr="006629C8">
              <w:t xml:space="preserve">  </w:t>
            </w:r>
            <w:r>
              <w:rPr>
                <w:iCs/>
                <w:kern w:val="24"/>
              </w:rPr>
              <w:t>Regulatory requirements</w:t>
            </w:r>
          </w:p>
          <w:p w14:paraId="16EC9511" w14:textId="3CA8050B" w:rsidR="00FF5898" w:rsidRPr="00CD242D" w:rsidRDefault="00FF5898" w:rsidP="00FF5898">
            <w:pPr>
              <w:pStyle w:val="NormalArial"/>
              <w:spacing w:before="120"/>
              <w:rPr>
                <w:rFonts w:cs="Arial"/>
                <w:color w:val="000000"/>
              </w:rPr>
            </w:pPr>
            <w:r w:rsidRPr="006629C8">
              <w:object w:dxaOrig="225" w:dyaOrig="225" w14:anchorId="5B11F436">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0C510AEF" w:rsidR="00FC3D4B" w:rsidRPr="006E0FEB" w:rsidRDefault="00FF5898" w:rsidP="006E0FEB">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566181" w14:paraId="6D08E83F" w14:textId="77777777" w:rsidTr="00C96AB2">
        <w:trPr>
          <w:trHeight w:val="518"/>
        </w:trPr>
        <w:tc>
          <w:tcPr>
            <w:tcW w:w="2880" w:type="dxa"/>
            <w:gridSpan w:val="2"/>
            <w:shd w:val="clear" w:color="auto" w:fill="FFFFFF"/>
            <w:vAlign w:val="center"/>
          </w:tcPr>
          <w:p w14:paraId="463C76D4" w14:textId="606C9593" w:rsidR="00566181" w:rsidRDefault="00566181" w:rsidP="00566181">
            <w:pPr>
              <w:pStyle w:val="Header"/>
            </w:pPr>
            <w:r>
              <w:lastRenderedPageBreak/>
              <w:t>Justification of Reason for Revision and Market Impacts</w:t>
            </w:r>
          </w:p>
        </w:tc>
        <w:tc>
          <w:tcPr>
            <w:tcW w:w="7560" w:type="dxa"/>
            <w:gridSpan w:val="2"/>
            <w:vAlign w:val="center"/>
          </w:tcPr>
          <w:p w14:paraId="18A780E7" w14:textId="05DBA011" w:rsidR="00566181" w:rsidRPr="00566181" w:rsidRDefault="00566181" w:rsidP="00566181">
            <w:pPr>
              <w:pStyle w:val="NormalArial"/>
              <w:spacing w:before="120" w:after="120"/>
            </w:pPr>
            <w:r>
              <w:t>This NOGRR is related to NPRR</w:t>
            </w:r>
            <w:r w:rsidR="003259A5">
              <w:t>1235</w:t>
            </w:r>
            <w:r>
              <w:t xml:space="preserve"> that has been developed pursuant to Public Utility Regulatory Act § 39.159(d) which requires ERCOT “to develop and implement an ancillary services program to procure dispatchable reliability reserve services on a day-ahead and real-time basis to account for market uncertainty.”</w:t>
            </w:r>
          </w:p>
        </w:tc>
      </w:tr>
      <w:tr w:rsidR="00C96AB2" w14:paraId="6C7E06E9" w14:textId="77777777" w:rsidTr="00BC2D06">
        <w:trPr>
          <w:trHeight w:val="518"/>
        </w:trPr>
        <w:tc>
          <w:tcPr>
            <w:tcW w:w="2880" w:type="dxa"/>
            <w:gridSpan w:val="2"/>
            <w:tcBorders>
              <w:bottom w:val="single" w:sz="4" w:space="0" w:color="auto"/>
            </w:tcBorders>
            <w:shd w:val="clear" w:color="auto" w:fill="FFFFFF"/>
            <w:vAlign w:val="center"/>
          </w:tcPr>
          <w:p w14:paraId="2DCB5C69" w14:textId="05AFB92E" w:rsidR="00C96AB2" w:rsidRDefault="00C96AB2" w:rsidP="00C96AB2">
            <w:pPr>
              <w:pStyle w:val="Header"/>
            </w:pPr>
            <w:r>
              <w:t>ROS Decision</w:t>
            </w:r>
          </w:p>
        </w:tc>
        <w:tc>
          <w:tcPr>
            <w:tcW w:w="7560" w:type="dxa"/>
            <w:gridSpan w:val="2"/>
            <w:tcBorders>
              <w:bottom w:val="single" w:sz="4" w:space="0" w:color="auto"/>
            </w:tcBorders>
            <w:vAlign w:val="center"/>
          </w:tcPr>
          <w:p w14:paraId="29430AAF" w14:textId="77777777" w:rsidR="00C96AB2" w:rsidRDefault="00C96AB2" w:rsidP="00C96AB2">
            <w:pPr>
              <w:pStyle w:val="NormalArial"/>
              <w:spacing w:before="120" w:after="120"/>
              <w:rPr>
                <w:iCs/>
              </w:rPr>
            </w:pPr>
            <w:r>
              <w:rPr>
                <w:iCs/>
              </w:rPr>
              <w:t xml:space="preserve">On 7/11/24, ROS voted unanimously to table </w:t>
            </w:r>
            <w:r w:rsidRPr="00CD60E1">
              <w:rPr>
                <w:iCs/>
              </w:rPr>
              <w:t>NOGRR26</w:t>
            </w:r>
            <w:r>
              <w:rPr>
                <w:iCs/>
              </w:rPr>
              <w:t>4</w:t>
            </w:r>
            <w:r w:rsidRPr="00CD60E1">
              <w:rPr>
                <w:iCs/>
              </w:rPr>
              <w:t xml:space="preserve"> and refer the issue to </w:t>
            </w:r>
            <w:r>
              <w:rPr>
                <w:iCs/>
              </w:rPr>
              <w:t>t</w:t>
            </w:r>
            <w:r w:rsidRPr="00415768">
              <w:rPr>
                <w:iCs/>
              </w:rPr>
              <w:t>he Performance, Disturbance, Compliance</w:t>
            </w:r>
            <w:r w:rsidR="00AF7EFF">
              <w:rPr>
                <w:iCs/>
              </w:rPr>
              <w:t xml:space="preserve"> Working Group</w:t>
            </w:r>
            <w:r w:rsidRPr="00415768">
              <w:rPr>
                <w:iCs/>
              </w:rPr>
              <w:t xml:space="preserve"> (</w:t>
            </w:r>
            <w:r w:rsidRPr="00CD60E1">
              <w:rPr>
                <w:iCs/>
              </w:rPr>
              <w:t>PDCWG</w:t>
            </w:r>
            <w:r>
              <w:rPr>
                <w:iCs/>
              </w:rPr>
              <w:t>).  All Market Segments participated in the vote.</w:t>
            </w:r>
          </w:p>
          <w:p w14:paraId="6639D814" w14:textId="77777777" w:rsidR="00006803" w:rsidRDefault="00006803" w:rsidP="00C96AB2">
            <w:pPr>
              <w:pStyle w:val="NormalArial"/>
              <w:spacing w:before="120" w:after="120"/>
              <w:rPr>
                <w:rFonts w:cs="Arial"/>
              </w:rPr>
            </w:pPr>
            <w:r>
              <w:rPr>
                <w:iCs/>
              </w:rPr>
              <w:t xml:space="preserve">On 8/1/24, ROS voted to recommend approval of NOGRR264 as submitted.  </w:t>
            </w:r>
            <w:r>
              <w:rPr>
                <w:rFonts w:cs="Arial"/>
              </w:rPr>
              <w:t>There were seven abstentions from the Consumer (Sierra Club), Cooperative (LCRA), Independent Generator (2) (Southern Power, EDF Renewables) and Independent Retail Electric Provider (IREP) (3) (Reliant, Rhythm Ops, Demand Control 2) Market Segments.  All Market Segments participated in the vote.</w:t>
            </w:r>
          </w:p>
          <w:p w14:paraId="6DA4F5FE" w14:textId="7564293F" w:rsidR="00025EBC" w:rsidRDefault="00025EBC" w:rsidP="00C96AB2">
            <w:pPr>
              <w:pStyle w:val="NormalArial"/>
              <w:spacing w:before="120" w:after="120"/>
            </w:pPr>
            <w:r>
              <w:rPr>
                <w:rFonts w:cs="Arial"/>
              </w:rPr>
              <w:t>On 9/9/24, ROS voted unanimously to endorse and forward to TAC the 8/1/24 ROS Report and 5/29/24 Impact Analysis for NOGRR264.  All Market Segments participated in the vote.</w:t>
            </w:r>
          </w:p>
        </w:tc>
      </w:tr>
      <w:tr w:rsidR="00C96AB2" w14:paraId="39595A86" w14:textId="77777777" w:rsidTr="00BC2D06">
        <w:trPr>
          <w:trHeight w:val="518"/>
        </w:trPr>
        <w:tc>
          <w:tcPr>
            <w:tcW w:w="2880" w:type="dxa"/>
            <w:gridSpan w:val="2"/>
            <w:tcBorders>
              <w:bottom w:val="single" w:sz="4" w:space="0" w:color="auto"/>
            </w:tcBorders>
            <w:shd w:val="clear" w:color="auto" w:fill="FFFFFF"/>
            <w:vAlign w:val="center"/>
          </w:tcPr>
          <w:p w14:paraId="10195497" w14:textId="123E6866" w:rsidR="00C96AB2" w:rsidRDefault="00C96AB2" w:rsidP="00C96AB2">
            <w:pPr>
              <w:pStyle w:val="Header"/>
            </w:pPr>
            <w:r>
              <w:t>Summary of ROS Discussion</w:t>
            </w:r>
          </w:p>
        </w:tc>
        <w:tc>
          <w:tcPr>
            <w:tcW w:w="7560" w:type="dxa"/>
            <w:gridSpan w:val="2"/>
            <w:tcBorders>
              <w:bottom w:val="single" w:sz="4" w:space="0" w:color="auto"/>
            </w:tcBorders>
            <w:vAlign w:val="center"/>
          </w:tcPr>
          <w:p w14:paraId="1661A41D" w14:textId="77777777" w:rsidR="00C96AB2" w:rsidRDefault="00C96AB2" w:rsidP="00C96AB2">
            <w:pPr>
              <w:pStyle w:val="NormalArial"/>
              <w:spacing w:before="120" w:after="120"/>
              <w:rPr>
                <w:iCs/>
              </w:rPr>
            </w:pPr>
            <w:r>
              <w:rPr>
                <w:iCs/>
              </w:rPr>
              <w:t>On 7/11/24, the sponsor provided an overview of NOGRR264.  Participants requested to table NOGRR263 and refer it to PDCWG for further review.</w:t>
            </w:r>
          </w:p>
          <w:p w14:paraId="1A3D959E" w14:textId="77777777" w:rsidR="00006803" w:rsidRDefault="00006803" w:rsidP="00C96AB2">
            <w:pPr>
              <w:pStyle w:val="NormalArial"/>
              <w:spacing w:before="120" w:after="120"/>
              <w:rPr>
                <w:iCs/>
              </w:rPr>
            </w:pPr>
            <w:r>
              <w:rPr>
                <w:iCs/>
              </w:rPr>
              <w:t xml:space="preserve">On 8/1/24, </w:t>
            </w:r>
            <w:r w:rsidR="009D7E51">
              <w:rPr>
                <w:iCs/>
              </w:rPr>
              <w:t>participants discussed the limited scope of Resources capable of providing DRRS under NPRR1235 and NOGRR264 as written, and expressed support for future Revision Request(s) to expand DRRS to additional Resource types, particularly Energy Storage Resources (ESRs).</w:t>
            </w:r>
          </w:p>
          <w:p w14:paraId="36CEDF4D" w14:textId="21C2E7E2" w:rsidR="00025EBC" w:rsidRDefault="00025EBC" w:rsidP="00C96AB2">
            <w:pPr>
              <w:pStyle w:val="NormalArial"/>
              <w:spacing w:before="120" w:after="120"/>
            </w:pPr>
            <w:r>
              <w:rPr>
                <w:iCs/>
              </w:rPr>
              <w:t>On 9/9/24, participants reviewed the 5/29/24 Impact Analysis for NOGRR264</w:t>
            </w:r>
            <w:r w:rsidR="00862807">
              <w:rPr>
                <w:iCs/>
              </w:rPr>
              <w:t>.</w:t>
            </w:r>
          </w:p>
        </w:tc>
      </w:tr>
    </w:tbl>
    <w:p w14:paraId="0FAD0697" w14:textId="77777777" w:rsidR="00C96AB2" w:rsidRDefault="00C96AB2" w:rsidP="00C96AB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96AB2" w:rsidRPr="001D0AB6" w14:paraId="3DFEEDE9" w14:textId="77777777" w:rsidTr="00A54A55">
        <w:trPr>
          <w:trHeight w:val="432"/>
        </w:trPr>
        <w:tc>
          <w:tcPr>
            <w:tcW w:w="10440" w:type="dxa"/>
            <w:gridSpan w:val="2"/>
            <w:shd w:val="clear" w:color="auto" w:fill="FFFFFF"/>
            <w:vAlign w:val="center"/>
          </w:tcPr>
          <w:p w14:paraId="7BE291C3" w14:textId="77777777" w:rsidR="00C96AB2" w:rsidRPr="001D0AB6" w:rsidRDefault="00C96AB2" w:rsidP="00A54A55">
            <w:pPr>
              <w:ind w:hanging="2"/>
              <w:jc w:val="center"/>
              <w:rPr>
                <w:rFonts w:ascii="Arial" w:hAnsi="Arial"/>
                <w:b/>
              </w:rPr>
            </w:pPr>
            <w:r w:rsidRPr="001D0AB6">
              <w:rPr>
                <w:rFonts w:ascii="Arial" w:hAnsi="Arial"/>
                <w:b/>
              </w:rPr>
              <w:t>Opinions</w:t>
            </w:r>
          </w:p>
        </w:tc>
      </w:tr>
      <w:tr w:rsidR="00C96AB2" w:rsidRPr="001D0AB6" w14:paraId="293E3742" w14:textId="77777777" w:rsidTr="00A54A55">
        <w:trPr>
          <w:trHeight w:val="432"/>
        </w:trPr>
        <w:tc>
          <w:tcPr>
            <w:tcW w:w="2880" w:type="dxa"/>
            <w:shd w:val="clear" w:color="auto" w:fill="FFFFFF"/>
            <w:vAlign w:val="center"/>
          </w:tcPr>
          <w:p w14:paraId="77F9D816" w14:textId="77777777" w:rsidR="00C96AB2" w:rsidRPr="001D0AB6" w:rsidRDefault="00C96AB2" w:rsidP="00A54A55">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46E3B908" w14:textId="77777777" w:rsidR="00C96AB2" w:rsidRPr="001D0AB6" w:rsidRDefault="00C96AB2" w:rsidP="00A54A55">
            <w:pPr>
              <w:spacing w:before="120" w:after="120"/>
              <w:ind w:hanging="2"/>
              <w:rPr>
                <w:rFonts w:ascii="Arial" w:hAnsi="Arial"/>
              </w:rPr>
            </w:pPr>
            <w:r>
              <w:rPr>
                <w:rFonts w:ascii="Arial" w:hAnsi="Arial"/>
              </w:rPr>
              <w:t>Not applicable</w:t>
            </w:r>
          </w:p>
        </w:tc>
      </w:tr>
      <w:tr w:rsidR="00C96AB2" w:rsidRPr="001D0AB6" w14:paraId="1E72DFF2" w14:textId="77777777" w:rsidTr="00A54A55">
        <w:trPr>
          <w:trHeight w:val="432"/>
        </w:trPr>
        <w:tc>
          <w:tcPr>
            <w:tcW w:w="2880" w:type="dxa"/>
            <w:shd w:val="clear" w:color="auto" w:fill="FFFFFF"/>
            <w:vAlign w:val="center"/>
          </w:tcPr>
          <w:p w14:paraId="52DAA02A" w14:textId="77777777" w:rsidR="00C96AB2" w:rsidRPr="001D0AB6" w:rsidRDefault="00C96AB2" w:rsidP="00A54A55">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83F4626" w14:textId="77777777" w:rsidR="00C96AB2" w:rsidRPr="001D0AB6" w:rsidRDefault="00C96AB2" w:rsidP="00A54A55">
            <w:pPr>
              <w:spacing w:before="120" w:after="120"/>
              <w:ind w:hanging="2"/>
              <w:rPr>
                <w:rFonts w:ascii="Arial" w:hAnsi="Arial"/>
                <w:b/>
                <w:bCs/>
              </w:rPr>
            </w:pPr>
            <w:r w:rsidRPr="001D0AB6">
              <w:rPr>
                <w:rFonts w:ascii="Arial" w:hAnsi="Arial"/>
              </w:rPr>
              <w:t>To be determined</w:t>
            </w:r>
          </w:p>
        </w:tc>
      </w:tr>
      <w:tr w:rsidR="00C96AB2" w:rsidRPr="001D0AB6" w14:paraId="55348E46" w14:textId="77777777" w:rsidTr="00A54A55">
        <w:trPr>
          <w:trHeight w:val="432"/>
        </w:trPr>
        <w:tc>
          <w:tcPr>
            <w:tcW w:w="2880" w:type="dxa"/>
            <w:shd w:val="clear" w:color="auto" w:fill="FFFFFF"/>
            <w:vAlign w:val="center"/>
          </w:tcPr>
          <w:p w14:paraId="38060CF9" w14:textId="77777777" w:rsidR="00C96AB2" w:rsidRPr="001D0AB6" w:rsidRDefault="00C96AB2" w:rsidP="00A54A55">
            <w:pPr>
              <w:tabs>
                <w:tab w:val="center" w:pos="4320"/>
                <w:tab w:val="right" w:pos="8640"/>
              </w:tabs>
              <w:ind w:hanging="2"/>
              <w:rPr>
                <w:rFonts w:ascii="Arial" w:hAnsi="Arial"/>
                <w:b/>
                <w:bCs/>
              </w:rPr>
            </w:pPr>
            <w:r w:rsidRPr="001D0AB6">
              <w:rPr>
                <w:rFonts w:ascii="Arial" w:hAnsi="Arial"/>
                <w:b/>
                <w:bCs/>
              </w:rPr>
              <w:lastRenderedPageBreak/>
              <w:t>ERCOT Opinion</w:t>
            </w:r>
          </w:p>
        </w:tc>
        <w:tc>
          <w:tcPr>
            <w:tcW w:w="7560" w:type="dxa"/>
            <w:vAlign w:val="center"/>
          </w:tcPr>
          <w:p w14:paraId="5B2C7FED" w14:textId="77777777" w:rsidR="00C96AB2" w:rsidRPr="001D0AB6" w:rsidRDefault="00C96AB2" w:rsidP="00A54A55">
            <w:pPr>
              <w:spacing w:before="120" w:after="120"/>
              <w:ind w:hanging="2"/>
              <w:rPr>
                <w:rFonts w:ascii="Arial" w:hAnsi="Arial"/>
                <w:b/>
                <w:bCs/>
              </w:rPr>
            </w:pPr>
            <w:r w:rsidRPr="001D0AB6">
              <w:rPr>
                <w:rFonts w:ascii="Arial" w:hAnsi="Arial"/>
              </w:rPr>
              <w:t>To be determined</w:t>
            </w:r>
          </w:p>
        </w:tc>
      </w:tr>
      <w:tr w:rsidR="00C96AB2" w:rsidRPr="001D0AB6" w14:paraId="55CF0461" w14:textId="77777777" w:rsidTr="00A54A55">
        <w:trPr>
          <w:trHeight w:val="432"/>
        </w:trPr>
        <w:tc>
          <w:tcPr>
            <w:tcW w:w="2880" w:type="dxa"/>
            <w:shd w:val="clear" w:color="auto" w:fill="FFFFFF"/>
            <w:vAlign w:val="center"/>
          </w:tcPr>
          <w:p w14:paraId="5C42F1D7" w14:textId="77777777" w:rsidR="00C96AB2" w:rsidRPr="001D0AB6" w:rsidRDefault="00C96AB2" w:rsidP="00A54A55">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0F4499DA" w14:textId="77777777" w:rsidR="00C96AB2" w:rsidRPr="001D0AB6" w:rsidRDefault="00C96AB2" w:rsidP="00A54A55">
            <w:pPr>
              <w:spacing w:before="120" w:after="120"/>
              <w:ind w:hanging="2"/>
              <w:rPr>
                <w:rFonts w:ascii="Arial" w:hAnsi="Arial"/>
                <w:b/>
                <w:bCs/>
              </w:rPr>
            </w:pPr>
            <w:r w:rsidRPr="001D0AB6">
              <w:rPr>
                <w:rFonts w:ascii="Arial" w:hAnsi="Arial"/>
              </w:rPr>
              <w:t>To be determined</w:t>
            </w:r>
          </w:p>
        </w:tc>
      </w:tr>
    </w:tbl>
    <w:p w14:paraId="01E7E252" w14:textId="77777777" w:rsidR="00C96AB2" w:rsidRPr="0030232A" w:rsidRDefault="00C96AB2" w:rsidP="00C96AB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E26473" w14:paraId="6BA45196" w14:textId="77777777" w:rsidTr="00D176CF">
        <w:trPr>
          <w:cantSplit/>
          <w:trHeight w:val="432"/>
        </w:trPr>
        <w:tc>
          <w:tcPr>
            <w:tcW w:w="2880" w:type="dxa"/>
            <w:shd w:val="clear" w:color="auto" w:fill="FFFFFF"/>
            <w:vAlign w:val="center"/>
          </w:tcPr>
          <w:p w14:paraId="5BCDE696" w14:textId="77777777" w:rsidR="00E26473" w:rsidRPr="00B93CA0" w:rsidRDefault="00E26473" w:rsidP="00E26473">
            <w:pPr>
              <w:pStyle w:val="Header"/>
              <w:rPr>
                <w:bCs w:val="0"/>
              </w:rPr>
            </w:pPr>
            <w:r w:rsidRPr="00B93CA0">
              <w:rPr>
                <w:bCs w:val="0"/>
              </w:rPr>
              <w:t>Name</w:t>
            </w:r>
          </w:p>
        </w:tc>
        <w:tc>
          <w:tcPr>
            <w:tcW w:w="7560" w:type="dxa"/>
            <w:vAlign w:val="center"/>
          </w:tcPr>
          <w:p w14:paraId="0514022E" w14:textId="062AFC3F" w:rsidR="00E26473" w:rsidRDefault="00E26473" w:rsidP="00E26473">
            <w:pPr>
              <w:pStyle w:val="NormalArial"/>
            </w:pPr>
            <w:r>
              <w:t>Dave Maggio / Jeff Billo</w:t>
            </w:r>
          </w:p>
        </w:tc>
      </w:tr>
      <w:tr w:rsidR="00E26473" w14:paraId="33CB94A8" w14:textId="77777777" w:rsidTr="00D176CF">
        <w:trPr>
          <w:cantSplit/>
          <w:trHeight w:val="432"/>
        </w:trPr>
        <w:tc>
          <w:tcPr>
            <w:tcW w:w="2880" w:type="dxa"/>
            <w:shd w:val="clear" w:color="auto" w:fill="FFFFFF"/>
            <w:vAlign w:val="center"/>
          </w:tcPr>
          <w:p w14:paraId="19DACE26" w14:textId="77777777" w:rsidR="00E26473" w:rsidRPr="00B93CA0" w:rsidRDefault="00E26473" w:rsidP="00E26473">
            <w:pPr>
              <w:pStyle w:val="Header"/>
              <w:rPr>
                <w:bCs w:val="0"/>
              </w:rPr>
            </w:pPr>
            <w:r w:rsidRPr="00B93CA0">
              <w:rPr>
                <w:bCs w:val="0"/>
              </w:rPr>
              <w:t>E-mail Address</w:t>
            </w:r>
          </w:p>
        </w:tc>
        <w:tc>
          <w:tcPr>
            <w:tcW w:w="7560" w:type="dxa"/>
            <w:vAlign w:val="center"/>
          </w:tcPr>
          <w:p w14:paraId="7A233595" w14:textId="3A1BA99F" w:rsidR="00E26473" w:rsidRDefault="007B49C2" w:rsidP="00E26473">
            <w:pPr>
              <w:pStyle w:val="NormalArial"/>
            </w:pPr>
            <w:hyperlink r:id="rId20" w:history="1">
              <w:r w:rsidR="00E26473" w:rsidRPr="008C2573">
                <w:rPr>
                  <w:rStyle w:val="Hyperlink"/>
                </w:rPr>
                <w:t>david.maggio@ercot.com</w:t>
              </w:r>
            </w:hyperlink>
            <w:r w:rsidR="00E26473">
              <w:t xml:space="preserve"> / </w:t>
            </w:r>
            <w:hyperlink r:id="rId21" w:history="1">
              <w:r w:rsidR="00E26473" w:rsidRPr="008C2573">
                <w:rPr>
                  <w:rStyle w:val="Hyperlink"/>
                </w:rPr>
                <w:t>jeff.billo@ercot.com</w:t>
              </w:r>
            </w:hyperlink>
          </w:p>
        </w:tc>
      </w:tr>
      <w:tr w:rsidR="00E26473" w14:paraId="35BE9038" w14:textId="77777777" w:rsidTr="00D176CF">
        <w:trPr>
          <w:cantSplit/>
          <w:trHeight w:val="432"/>
        </w:trPr>
        <w:tc>
          <w:tcPr>
            <w:tcW w:w="2880" w:type="dxa"/>
            <w:shd w:val="clear" w:color="auto" w:fill="FFFFFF"/>
            <w:vAlign w:val="center"/>
          </w:tcPr>
          <w:p w14:paraId="2412D0DE" w14:textId="77777777" w:rsidR="00E26473" w:rsidRPr="00B93CA0" w:rsidRDefault="00E26473" w:rsidP="00E26473">
            <w:pPr>
              <w:pStyle w:val="Header"/>
              <w:rPr>
                <w:bCs w:val="0"/>
              </w:rPr>
            </w:pPr>
            <w:r w:rsidRPr="00B93CA0">
              <w:rPr>
                <w:bCs w:val="0"/>
              </w:rPr>
              <w:t>Company</w:t>
            </w:r>
          </w:p>
        </w:tc>
        <w:tc>
          <w:tcPr>
            <w:tcW w:w="7560" w:type="dxa"/>
            <w:vAlign w:val="center"/>
          </w:tcPr>
          <w:p w14:paraId="00E39457" w14:textId="086874BD" w:rsidR="00E26473" w:rsidRDefault="00E26473" w:rsidP="00E26473">
            <w:pPr>
              <w:pStyle w:val="NormalArial"/>
            </w:pPr>
            <w:r>
              <w:t>ERCOT</w:t>
            </w:r>
          </w:p>
        </w:tc>
      </w:tr>
      <w:tr w:rsidR="00E26473"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E26473" w:rsidRPr="00B93CA0" w:rsidRDefault="00E26473" w:rsidP="00E26473">
            <w:pPr>
              <w:pStyle w:val="Header"/>
              <w:rPr>
                <w:bCs w:val="0"/>
              </w:rPr>
            </w:pPr>
            <w:r w:rsidRPr="00B93CA0">
              <w:rPr>
                <w:bCs w:val="0"/>
              </w:rPr>
              <w:t>Phone Number</w:t>
            </w:r>
          </w:p>
        </w:tc>
        <w:tc>
          <w:tcPr>
            <w:tcW w:w="7560" w:type="dxa"/>
            <w:tcBorders>
              <w:bottom w:val="single" w:sz="4" w:space="0" w:color="auto"/>
            </w:tcBorders>
            <w:vAlign w:val="center"/>
          </w:tcPr>
          <w:p w14:paraId="68EF00BD" w14:textId="2A53232B" w:rsidR="00E26473" w:rsidRDefault="00E26473" w:rsidP="00E26473">
            <w:pPr>
              <w:pStyle w:val="NormalArial"/>
            </w:pPr>
            <w:r w:rsidRPr="00D17AC0">
              <w:t>512-248-6998</w:t>
            </w:r>
            <w:r>
              <w:t xml:space="preserve"> / </w:t>
            </w:r>
            <w:r w:rsidRPr="00D17AC0">
              <w:t>512</w:t>
            </w:r>
            <w:r>
              <w:t>-</w:t>
            </w:r>
            <w:r w:rsidRPr="00D17AC0">
              <w:t>248</w:t>
            </w:r>
            <w:r>
              <w:t>-</w:t>
            </w:r>
            <w:r w:rsidRPr="00D17AC0">
              <w:t>6334</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126A384A" w:rsidR="009A3772" w:rsidRDefault="00733EC5">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733EC5" w:rsidRPr="00D56D61" w14:paraId="431018CB" w14:textId="77777777" w:rsidTr="00D176CF">
        <w:trPr>
          <w:cantSplit/>
          <w:trHeight w:val="432"/>
        </w:trPr>
        <w:tc>
          <w:tcPr>
            <w:tcW w:w="2880" w:type="dxa"/>
            <w:vAlign w:val="center"/>
          </w:tcPr>
          <w:p w14:paraId="6E559D13" w14:textId="77777777" w:rsidR="00733EC5" w:rsidRPr="007C199B" w:rsidRDefault="00733EC5" w:rsidP="00733EC5">
            <w:pPr>
              <w:pStyle w:val="NormalArial"/>
              <w:rPr>
                <w:b/>
              </w:rPr>
            </w:pPr>
            <w:r w:rsidRPr="007C199B">
              <w:rPr>
                <w:b/>
              </w:rPr>
              <w:t>Name</w:t>
            </w:r>
          </w:p>
        </w:tc>
        <w:tc>
          <w:tcPr>
            <w:tcW w:w="7560" w:type="dxa"/>
            <w:vAlign w:val="center"/>
          </w:tcPr>
          <w:p w14:paraId="6577E16E" w14:textId="6A365D24" w:rsidR="00733EC5" w:rsidRPr="00D56D61" w:rsidRDefault="00733EC5" w:rsidP="00733EC5">
            <w:pPr>
              <w:pStyle w:val="NormalArial"/>
            </w:pPr>
            <w:r>
              <w:t>Cory Phillips</w:t>
            </w:r>
          </w:p>
        </w:tc>
      </w:tr>
      <w:tr w:rsidR="00733EC5" w:rsidRPr="00D56D61" w14:paraId="56FDD1D3" w14:textId="77777777" w:rsidTr="00D176CF">
        <w:trPr>
          <w:cantSplit/>
          <w:trHeight w:val="432"/>
        </w:trPr>
        <w:tc>
          <w:tcPr>
            <w:tcW w:w="2880" w:type="dxa"/>
            <w:vAlign w:val="center"/>
          </w:tcPr>
          <w:p w14:paraId="5B9409CC" w14:textId="77777777" w:rsidR="00733EC5" w:rsidRPr="007C199B" w:rsidRDefault="00733EC5" w:rsidP="00733EC5">
            <w:pPr>
              <w:pStyle w:val="NormalArial"/>
              <w:rPr>
                <w:b/>
              </w:rPr>
            </w:pPr>
            <w:r w:rsidRPr="007C199B">
              <w:rPr>
                <w:b/>
              </w:rPr>
              <w:t>E-Mail Address</w:t>
            </w:r>
          </w:p>
        </w:tc>
        <w:tc>
          <w:tcPr>
            <w:tcW w:w="7560" w:type="dxa"/>
            <w:vAlign w:val="center"/>
          </w:tcPr>
          <w:p w14:paraId="5948C015" w14:textId="42A014A8" w:rsidR="00733EC5" w:rsidRPr="00D56D61" w:rsidRDefault="007B49C2" w:rsidP="00733EC5">
            <w:pPr>
              <w:pStyle w:val="NormalArial"/>
            </w:pPr>
            <w:hyperlink r:id="rId22" w:history="1">
              <w:r w:rsidR="00733EC5" w:rsidRPr="00A10F92">
                <w:rPr>
                  <w:rStyle w:val="Hyperlink"/>
                </w:rPr>
                <w:t>cory.phillips@ercot.com</w:t>
              </w:r>
            </w:hyperlink>
          </w:p>
        </w:tc>
      </w:tr>
      <w:tr w:rsidR="00733EC5" w:rsidRPr="005370B5" w14:paraId="5EA87A9F" w14:textId="77777777" w:rsidTr="00D176CF">
        <w:trPr>
          <w:cantSplit/>
          <w:trHeight w:val="432"/>
        </w:trPr>
        <w:tc>
          <w:tcPr>
            <w:tcW w:w="2880" w:type="dxa"/>
            <w:vAlign w:val="center"/>
          </w:tcPr>
          <w:p w14:paraId="62677094" w14:textId="77777777" w:rsidR="00733EC5" w:rsidRPr="007C199B" w:rsidRDefault="00733EC5" w:rsidP="00733EC5">
            <w:pPr>
              <w:pStyle w:val="NormalArial"/>
              <w:rPr>
                <w:b/>
              </w:rPr>
            </w:pPr>
            <w:r w:rsidRPr="007C199B">
              <w:rPr>
                <w:b/>
              </w:rPr>
              <w:t>Phone Number</w:t>
            </w:r>
          </w:p>
        </w:tc>
        <w:tc>
          <w:tcPr>
            <w:tcW w:w="7560" w:type="dxa"/>
            <w:vAlign w:val="center"/>
          </w:tcPr>
          <w:p w14:paraId="3556D14E" w14:textId="12453E10" w:rsidR="00733EC5" w:rsidRDefault="00733EC5" w:rsidP="00733EC5">
            <w:pPr>
              <w:pStyle w:val="NormalArial"/>
            </w:pPr>
            <w:r>
              <w:t>512-248-6464</w:t>
            </w:r>
          </w:p>
        </w:tc>
      </w:tr>
    </w:tbl>
    <w:p w14:paraId="797B3CF3" w14:textId="77777777" w:rsidR="00C96AB2" w:rsidRDefault="00C96AB2" w:rsidP="00C96AB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96AB2" w:rsidRPr="001D0AB6" w14:paraId="70D495E9" w14:textId="77777777" w:rsidTr="00A54A5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7DE28EC" w14:textId="77777777" w:rsidR="00C96AB2" w:rsidRPr="001D0AB6" w:rsidRDefault="00C96AB2" w:rsidP="00A54A55">
            <w:pPr>
              <w:ind w:hanging="2"/>
              <w:jc w:val="center"/>
              <w:rPr>
                <w:rFonts w:ascii="Arial" w:hAnsi="Arial"/>
                <w:b/>
              </w:rPr>
            </w:pPr>
            <w:r w:rsidRPr="001D0AB6">
              <w:rPr>
                <w:rFonts w:ascii="Arial" w:hAnsi="Arial"/>
                <w:b/>
              </w:rPr>
              <w:t>Comments Received</w:t>
            </w:r>
          </w:p>
        </w:tc>
      </w:tr>
      <w:tr w:rsidR="00C96AB2" w:rsidRPr="001D0AB6" w14:paraId="60706079" w14:textId="77777777" w:rsidTr="00A54A5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8803FB" w14:textId="77777777" w:rsidR="00C96AB2" w:rsidRPr="001D0AB6" w:rsidRDefault="00C96AB2" w:rsidP="00A54A55">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B0D833C" w14:textId="77777777" w:rsidR="00C96AB2" w:rsidRPr="001D0AB6" w:rsidRDefault="00C96AB2" w:rsidP="00A54A55">
            <w:pPr>
              <w:ind w:hanging="2"/>
              <w:rPr>
                <w:rFonts w:ascii="Arial" w:hAnsi="Arial"/>
                <w:b/>
              </w:rPr>
            </w:pPr>
            <w:r w:rsidRPr="001D0AB6">
              <w:rPr>
                <w:rFonts w:ascii="Arial" w:hAnsi="Arial"/>
                <w:b/>
              </w:rPr>
              <w:t>Comment Summary</w:t>
            </w:r>
          </w:p>
        </w:tc>
      </w:tr>
      <w:tr w:rsidR="00C96AB2" w:rsidRPr="001D0AB6" w14:paraId="73D08675" w14:textId="77777777" w:rsidTr="00A54A5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31ED54" w14:textId="2BCCDEA3" w:rsidR="00C96AB2" w:rsidRPr="001D0AB6" w:rsidRDefault="00025EBC" w:rsidP="00A54A55">
            <w:pPr>
              <w:tabs>
                <w:tab w:val="center" w:pos="4320"/>
                <w:tab w:val="right" w:pos="8640"/>
              </w:tabs>
              <w:rPr>
                <w:rFonts w:ascii="Arial" w:hAnsi="Arial"/>
              </w:rPr>
            </w:pPr>
            <w:r>
              <w:rPr>
                <w:rFonts w:ascii="Arial" w:hAnsi="Arial"/>
              </w:rPr>
              <w:t>Joint Commenters 080724</w:t>
            </w:r>
          </w:p>
        </w:tc>
        <w:tc>
          <w:tcPr>
            <w:tcW w:w="7560" w:type="dxa"/>
            <w:tcBorders>
              <w:top w:val="single" w:sz="4" w:space="0" w:color="auto"/>
              <w:left w:val="single" w:sz="4" w:space="0" w:color="auto"/>
              <w:bottom w:val="single" w:sz="4" w:space="0" w:color="auto"/>
              <w:right w:val="single" w:sz="4" w:space="0" w:color="auto"/>
            </w:tcBorders>
            <w:vAlign w:val="center"/>
          </w:tcPr>
          <w:p w14:paraId="606A9484" w14:textId="20153C95" w:rsidR="00C96AB2" w:rsidRPr="001D0AB6" w:rsidRDefault="00025EBC" w:rsidP="00A54A55">
            <w:pPr>
              <w:spacing w:before="120" w:after="120"/>
              <w:rPr>
                <w:rFonts w:ascii="Arial" w:hAnsi="Arial"/>
              </w:rPr>
            </w:pPr>
            <w:r>
              <w:rPr>
                <w:rFonts w:ascii="Arial" w:hAnsi="Arial"/>
              </w:rPr>
              <w:t xml:space="preserve">Proposed revisions to include </w:t>
            </w:r>
            <w:r w:rsidRPr="00025EBC">
              <w:rPr>
                <w:rFonts w:ascii="Arial" w:hAnsi="Arial"/>
              </w:rPr>
              <w:t xml:space="preserve">ESRs </w:t>
            </w:r>
            <w:r>
              <w:rPr>
                <w:rFonts w:ascii="Arial" w:hAnsi="Arial"/>
              </w:rPr>
              <w:t>in</w:t>
            </w:r>
            <w:r w:rsidRPr="00025EBC">
              <w:rPr>
                <w:rFonts w:ascii="Arial" w:hAnsi="Arial"/>
              </w:rPr>
              <w:t xml:space="preserve"> DRRS as a Phase 2 to the project</w:t>
            </w:r>
          </w:p>
        </w:tc>
      </w:tr>
    </w:tbl>
    <w:p w14:paraId="21C33609" w14:textId="77777777" w:rsidR="00C96AB2" w:rsidRDefault="00C96AB2" w:rsidP="00C96AB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6AB2" w14:paraId="711528B6" w14:textId="77777777" w:rsidTr="00A54A55">
        <w:trPr>
          <w:trHeight w:val="350"/>
        </w:trPr>
        <w:tc>
          <w:tcPr>
            <w:tcW w:w="10440" w:type="dxa"/>
            <w:tcBorders>
              <w:bottom w:val="single" w:sz="4" w:space="0" w:color="auto"/>
            </w:tcBorders>
            <w:shd w:val="clear" w:color="auto" w:fill="FFFFFF"/>
            <w:vAlign w:val="center"/>
          </w:tcPr>
          <w:p w14:paraId="58FCB0BD" w14:textId="77777777" w:rsidR="00C96AB2" w:rsidRDefault="00C96AB2" w:rsidP="00A54A55">
            <w:pPr>
              <w:pStyle w:val="Header"/>
              <w:jc w:val="center"/>
            </w:pPr>
            <w:r>
              <w:t>Market Rules Notes</w:t>
            </w:r>
          </w:p>
        </w:tc>
      </w:tr>
    </w:tbl>
    <w:p w14:paraId="00750513" w14:textId="06337DE3" w:rsidR="009A3772" w:rsidRPr="00D56D61" w:rsidRDefault="00C96AB2" w:rsidP="00C96AB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643621E" w14:textId="77777777" w:rsidR="00566181" w:rsidRPr="00566181" w:rsidRDefault="00566181" w:rsidP="00733EC5">
      <w:pPr>
        <w:keepNext/>
        <w:tabs>
          <w:tab w:val="left" w:pos="720"/>
        </w:tabs>
        <w:spacing w:before="240" w:after="240"/>
        <w:outlineLvl w:val="1"/>
        <w:rPr>
          <w:b/>
          <w:szCs w:val="20"/>
        </w:rPr>
      </w:pPr>
      <w:bookmarkStart w:id="0" w:name="_Toc191197027"/>
      <w:bookmarkStart w:id="1" w:name="_Toc414884923"/>
      <w:bookmarkStart w:id="2" w:name="_Toc120878504"/>
      <w:bookmarkStart w:id="3" w:name="_Toc136969079"/>
      <w:bookmarkStart w:id="4" w:name="_Hlk121222094"/>
      <w:bookmarkStart w:id="5" w:name="_Toc120878509"/>
      <w:bookmarkStart w:id="6" w:name="_Toc136969084"/>
      <w:r w:rsidRPr="00566181">
        <w:rPr>
          <w:b/>
          <w:szCs w:val="20"/>
        </w:rPr>
        <w:lastRenderedPageBreak/>
        <w:t>2.3</w:t>
      </w:r>
      <w:r w:rsidRPr="00566181">
        <w:rPr>
          <w:b/>
          <w:szCs w:val="20"/>
        </w:rPr>
        <w:tab/>
      </w:r>
      <w:bookmarkStart w:id="7" w:name="_Toc49843497"/>
      <w:r w:rsidRPr="00566181">
        <w:rPr>
          <w:b/>
          <w:szCs w:val="20"/>
        </w:rPr>
        <w:t>Ancillary Services</w:t>
      </w:r>
      <w:bookmarkEnd w:id="0"/>
      <w:bookmarkEnd w:id="1"/>
      <w:bookmarkEnd w:id="2"/>
      <w:bookmarkEnd w:id="3"/>
      <w:bookmarkEnd w:id="7"/>
    </w:p>
    <w:p w14:paraId="3217D5BE" w14:textId="77777777" w:rsidR="00566181" w:rsidRPr="00566181" w:rsidRDefault="00566181" w:rsidP="00566181">
      <w:pPr>
        <w:keepNext/>
        <w:widowControl w:val="0"/>
        <w:spacing w:after="240"/>
      </w:pPr>
      <w:r w:rsidRPr="00566181">
        <w:t>(1)</w:t>
      </w:r>
      <w:r w:rsidRPr="00566181">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206"/>
        <w:gridCol w:w="3590"/>
        <w:gridCol w:w="3554"/>
      </w:tblGrid>
      <w:tr w:rsidR="00566181" w:rsidRPr="00566181" w14:paraId="1185F246" w14:textId="77777777" w:rsidTr="00011EB3">
        <w:trPr>
          <w:tblHeader/>
        </w:trPr>
        <w:tc>
          <w:tcPr>
            <w:tcW w:w="2206" w:type="dxa"/>
            <w:vAlign w:val="center"/>
          </w:tcPr>
          <w:p w14:paraId="576FA061" w14:textId="77777777" w:rsidR="00566181" w:rsidRPr="00566181" w:rsidRDefault="00566181" w:rsidP="00566181">
            <w:pPr>
              <w:jc w:val="center"/>
              <w:rPr>
                <w:b/>
                <w:bCs/>
              </w:rPr>
            </w:pPr>
            <w:r w:rsidRPr="00566181">
              <w:rPr>
                <w:b/>
                <w:bCs/>
              </w:rPr>
              <w:t>ANCILLARY SERVICE TYPE</w:t>
            </w:r>
          </w:p>
        </w:tc>
        <w:tc>
          <w:tcPr>
            <w:tcW w:w="3590" w:type="dxa"/>
            <w:vAlign w:val="center"/>
          </w:tcPr>
          <w:p w14:paraId="70689894" w14:textId="77777777" w:rsidR="00566181" w:rsidRPr="00566181" w:rsidRDefault="00566181" w:rsidP="00566181">
            <w:pPr>
              <w:jc w:val="center"/>
              <w:rPr>
                <w:b/>
                <w:bCs/>
              </w:rPr>
            </w:pPr>
            <w:r w:rsidRPr="00566181">
              <w:rPr>
                <w:b/>
                <w:bCs/>
              </w:rPr>
              <w:t>DESCRIPTION</w:t>
            </w:r>
          </w:p>
        </w:tc>
        <w:tc>
          <w:tcPr>
            <w:tcW w:w="3554" w:type="dxa"/>
            <w:vAlign w:val="center"/>
          </w:tcPr>
          <w:p w14:paraId="77B262D1" w14:textId="77777777" w:rsidR="00566181" w:rsidRPr="00566181" w:rsidRDefault="00566181" w:rsidP="00566181">
            <w:pPr>
              <w:jc w:val="center"/>
              <w:rPr>
                <w:b/>
                <w:bCs/>
              </w:rPr>
            </w:pPr>
            <w:r w:rsidRPr="00566181">
              <w:rPr>
                <w:b/>
                <w:bCs/>
              </w:rPr>
              <w:t>ERCOT AUTHORITY ACTION</w:t>
            </w:r>
          </w:p>
        </w:tc>
      </w:tr>
      <w:tr w:rsidR="00566181" w:rsidRPr="00566181" w14:paraId="39674C2A" w14:textId="77777777" w:rsidTr="00011EB3">
        <w:trPr>
          <w:trHeight w:val="2433"/>
        </w:trPr>
        <w:tc>
          <w:tcPr>
            <w:tcW w:w="2206" w:type="dxa"/>
          </w:tcPr>
          <w:p w14:paraId="5AAC3521" w14:textId="77777777" w:rsidR="00566181" w:rsidRPr="00566181" w:rsidRDefault="00566181" w:rsidP="00566181">
            <w:r w:rsidRPr="00566181">
              <w:t>Regulation Down Service (Reg-Down)</w:t>
            </w:r>
          </w:p>
          <w:p w14:paraId="1B7F1AB1" w14:textId="77777777" w:rsidR="00566181" w:rsidRPr="00566181" w:rsidRDefault="00566181" w:rsidP="00566181">
            <w:r w:rsidRPr="00566181">
              <w:t>and</w:t>
            </w:r>
          </w:p>
          <w:p w14:paraId="762FBAC2" w14:textId="77777777" w:rsidR="00566181" w:rsidRPr="00566181" w:rsidRDefault="00566181" w:rsidP="00566181">
            <w:r w:rsidRPr="00566181">
              <w:t>Regulation Up Service (Reg-Up)</w:t>
            </w:r>
          </w:p>
          <w:p w14:paraId="201CA91A" w14:textId="77777777" w:rsidR="00566181" w:rsidRPr="00566181" w:rsidRDefault="00566181" w:rsidP="00566181">
            <w:r w:rsidRPr="00566181">
              <w:t>(for Generation Resources and Energy Storage Resources (ESRs))</w:t>
            </w:r>
          </w:p>
          <w:p w14:paraId="06901168" w14:textId="77777777" w:rsidR="00566181" w:rsidRPr="00566181" w:rsidRDefault="00566181" w:rsidP="00566181">
            <w:pPr>
              <w:rPr>
                <w:b/>
                <w:i/>
                <w:sz w:val="20"/>
                <w:szCs w:val="20"/>
              </w:rPr>
            </w:pPr>
          </w:p>
          <w:p w14:paraId="5FF876C8" w14:textId="77777777" w:rsidR="00566181" w:rsidRPr="00566181" w:rsidRDefault="00566181" w:rsidP="00566181">
            <w:r w:rsidRPr="00566181">
              <w:rPr>
                <w:b/>
                <w:i/>
                <w:sz w:val="20"/>
                <w:szCs w:val="20"/>
              </w:rPr>
              <w:t>Reference:  Protocol Section 2, Definitions and Acronyms</w:t>
            </w:r>
          </w:p>
        </w:tc>
        <w:tc>
          <w:tcPr>
            <w:tcW w:w="3590" w:type="dxa"/>
          </w:tcPr>
          <w:p w14:paraId="59F1B2BE" w14:textId="77777777" w:rsidR="00566181" w:rsidRPr="00566181" w:rsidRDefault="00566181" w:rsidP="00566181">
            <w:r w:rsidRPr="00566181">
              <w:t xml:space="preserve">Resource capacity provided by a Qualified Scheduling Entity (QSE) from a specific Generation Resource or ESR to control frequency within the </w:t>
            </w:r>
            <w:proofErr w:type="gramStart"/>
            <w:r w:rsidRPr="00566181">
              <w:t>system</w:t>
            </w:r>
            <w:proofErr w:type="gramEnd"/>
            <w:r w:rsidRPr="00566181">
              <w:t xml:space="preserve"> which is controlled second by second, normally by an Automatic Generation Control (AGC) system.</w:t>
            </w:r>
          </w:p>
        </w:tc>
        <w:tc>
          <w:tcPr>
            <w:tcW w:w="3554" w:type="dxa"/>
          </w:tcPr>
          <w:p w14:paraId="286305EE" w14:textId="77777777" w:rsidR="00566181" w:rsidRPr="00566181" w:rsidRDefault="00566181" w:rsidP="00566181">
            <w:pPr>
              <w:spacing w:after="120"/>
              <w:ind w:left="360" w:hanging="360"/>
            </w:pPr>
            <w:r w:rsidRPr="00566181">
              <w:t>a.</w:t>
            </w:r>
            <w:r w:rsidRPr="00566181">
              <w:tab/>
              <w:t>Reg-Down energy is a deployment to increase or decrease generation at a level below the Generation Resource’s or ESR’s Base Point in response to a change in system frequency.</w:t>
            </w:r>
          </w:p>
          <w:p w14:paraId="79E74C4E" w14:textId="77777777" w:rsidR="00566181" w:rsidRPr="00566181" w:rsidRDefault="00566181" w:rsidP="00566181">
            <w:pPr>
              <w:spacing w:after="120"/>
              <w:ind w:left="373" w:hanging="373"/>
            </w:pPr>
            <w:r w:rsidRPr="00566181">
              <w:t>b.</w:t>
            </w:r>
            <w:r w:rsidRPr="00566181">
              <w:tab/>
              <w:t>Reg-Up energy is a deployment to increase or decrease generation at a level above the Generation Resource’s or ESR’s Base Point in response to a change in system frequency.</w:t>
            </w:r>
          </w:p>
        </w:tc>
      </w:tr>
      <w:tr w:rsidR="00566181" w:rsidRPr="00566181" w14:paraId="0431CFA5" w14:textId="77777777" w:rsidTr="00011EB3">
        <w:trPr>
          <w:trHeight w:val="2433"/>
        </w:trPr>
        <w:tc>
          <w:tcPr>
            <w:tcW w:w="2206" w:type="dxa"/>
          </w:tcPr>
          <w:p w14:paraId="4AE1BC9A" w14:textId="77777777" w:rsidR="00566181" w:rsidRPr="00566181" w:rsidRDefault="00566181" w:rsidP="00566181">
            <w:r w:rsidRPr="00566181">
              <w:t>Reg-Down</w:t>
            </w:r>
          </w:p>
          <w:p w14:paraId="510D3583" w14:textId="77777777" w:rsidR="00566181" w:rsidRPr="00566181" w:rsidRDefault="00566181" w:rsidP="00566181">
            <w:r w:rsidRPr="00566181">
              <w:t>and</w:t>
            </w:r>
          </w:p>
          <w:p w14:paraId="02CACD11" w14:textId="77777777" w:rsidR="00566181" w:rsidRPr="00566181" w:rsidRDefault="00566181" w:rsidP="00566181">
            <w:r w:rsidRPr="00566181">
              <w:t>Reg-Up</w:t>
            </w:r>
          </w:p>
          <w:p w14:paraId="3929BCEC" w14:textId="77777777" w:rsidR="00566181" w:rsidRPr="00566181" w:rsidRDefault="00566181" w:rsidP="00566181">
            <w:r w:rsidRPr="00566181">
              <w:t>(for Load Resource)</w:t>
            </w:r>
          </w:p>
          <w:p w14:paraId="114188F9" w14:textId="77777777" w:rsidR="00566181" w:rsidRPr="00566181" w:rsidRDefault="00566181" w:rsidP="00566181">
            <w:pPr>
              <w:rPr>
                <w:b/>
                <w:i/>
                <w:sz w:val="20"/>
                <w:szCs w:val="20"/>
              </w:rPr>
            </w:pPr>
          </w:p>
          <w:p w14:paraId="1A307DC5" w14:textId="77777777" w:rsidR="00566181" w:rsidRPr="00566181" w:rsidRDefault="00566181" w:rsidP="00566181">
            <w:r w:rsidRPr="00566181">
              <w:rPr>
                <w:b/>
                <w:i/>
                <w:sz w:val="20"/>
                <w:szCs w:val="20"/>
              </w:rPr>
              <w:t>Reference:  Protocol Section 2</w:t>
            </w:r>
          </w:p>
        </w:tc>
        <w:tc>
          <w:tcPr>
            <w:tcW w:w="3590" w:type="dxa"/>
          </w:tcPr>
          <w:p w14:paraId="5155A2B7" w14:textId="77777777" w:rsidR="00566181" w:rsidRPr="00566181" w:rsidRDefault="00566181" w:rsidP="00566181">
            <w:r w:rsidRPr="00566181">
              <w:t>Load Resource capacity provided by a QSE from a specific Load Resource to control frequency within the system.</w:t>
            </w:r>
          </w:p>
        </w:tc>
        <w:tc>
          <w:tcPr>
            <w:tcW w:w="3554" w:type="dxa"/>
          </w:tcPr>
          <w:p w14:paraId="5D503081" w14:textId="77777777" w:rsidR="00566181" w:rsidRPr="00566181" w:rsidRDefault="00566181" w:rsidP="00566181">
            <w:pPr>
              <w:spacing w:after="120"/>
              <w:ind w:left="360" w:hanging="360"/>
            </w:pPr>
            <w:r w:rsidRPr="00566181">
              <w:t>a.</w:t>
            </w:r>
            <w:r w:rsidRPr="00566181">
              <w:tab/>
              <w:t>Reg-Down is a deployment to increase or decrease Load as deployed within its Ancillary Service Schedule for Reg-Down below the Load Resource’s Maximum Power Consumption (MPC) limit in response to a change in system frequency.</w:t>
            </w:r>
          </w:p>
          <w:p w14:paraId="68619F86" w14:textId="77777777" w:rsidR="00566181" w:rsidRPr="00566181" w:rsidRDefault="00566181" w:rsidP="00566181">
            <w:pPr>
              <w:spacing w:after="120"/>
              <w:ind w:left="360" w:hanging="360"/>
            </w:pPr>
            <w:r w:rsidRPr="00566181">
              <w:t>b.</w:t>
            </w:r>
            <w:r w:rsidRPr="00566181">
              <w:tab/>
              <w:t>Reg-Up is a deployment to increase or decrease Load as deployed within its Ancillary Service Schedule for Reg-Up above the Load Resource’s Low Power Consumption (LPC) limit in response to a change in system frequency.</w:t>
            </w:r>
          </w:p>
        </w:tc>
      </w:tr>
      <w:tr w:rsidR="00566181" w:rsidRPr="00566181" w14:paraId="6E874C8B" w14:textId="77777777" w:rsidTr="00011EB3">
        <w:tc>
          <w:tcPr>
            <w:tcW w:w="2206" w:type="dxa"/>
          </w:tcPr>
          <w:p w14:paraId="05F79901" w14:textId="77777777" w:rsidR="00566181" w:rsidRPr="00566181" w:rsidRDefault="00566181" w:rsidP="00566181">
            <w:r w:rsidRPr="00566181">
              <w:t xml:space="preserve">Responsive Reserve (RRS) </w:t>
            </w:r>
          </w:p>
          <w:p w14:paraId="06B5675A" w14:textId="77777777" w:rsidR="00566181" w:rsidRPr="00566181" w:rsidRDefault="00566181" w:rsidP="00566181"/>
          <w:p w14:paraId="784A8CB5" w14:textId="77777777" w:rsidR="00566181" w:rsidRPr="00566181" w:rsidRDefault="00566181" w:rsidP="00566181">
            <w:pPr>
              <w:rPr>
                <w:b/>
                <w:sz w:val="20"/>
                <w:szCs w:val="20"/>
              </w:rPr>
            </w:pPr>
            <w:r w:rsidRPr="00566181">
              <w:rPr>
                <w:b/>
                <w:i/>
                <w:sz w:val="20"/>
                <w:szCs w:val="20"/>
              </w:rPr>
              <w:lastRenderedPageBreak/>
              <w:t>Reference:  Protocol Section</w:t>
            </w:r>
            <w:r w:rsidRPr="00566181">
              <w:rPr>
                <w:rFonts w:cs="Arial"/>
                <w:i/>
                <w:smallCaps/>
                <w:sz w:val="20"/>
                <w:szCs w:val="20"/>
              </w:rPr>
              <w:t xml:space="preserve"> </w:t>
            </w:r>
            <w:r w:rsidRPr="00566181">
              <w:rPr>
                <w:b/>
                <w:i/>
                <w:sz w:val="20"/>
                <w:szCs w:val="20"/>
              </w:rPr>
              <w:t>2</w:t>
            </w:r>
          </w:p>
          <w:p w14:paraId="5F04F19D" w14:textId="77777777" w:rsidR="00566181" w:rsidRPr="00566181" w:rsidRDefault="00566181" w:rsidP="00566181"/>
        </w:tc>
        <w:tc>
          <w:tcPr>
            <w:tcW w:w="3590" w:type="dxa"/>
          </w:tcPr>
          <w:p w14:paraId="5BB60999" w14:textId="77777777" w:rsidR="00566181" w:rsidRPr="00566181" w:rsidRDefault="00566181" w:rsidP="00566181">
            <w:r w:rsidRPr="00566181">
              <w:lastRenderedPageBreak/>
              <w:t xml:space="preserve">Operating reserves on Generation Resources, ESRs, Load Resources, and Resources capable of providing Fast Frequency </w:t>
            </w:r>
            <w:r w:rsidRPr="00566181">
              <w:lastRenderedPageBreak/>
              <w:t>Response (FFR) maintained by ERCOT to help control the frequency of the system.  RRS on Generation Resources, ESRs, and Controllable Load can be used as energy during an Energy Emergency Alert (EEA) event.</w:t>
            </w:r>
          </w:p>
        </w:tc>
        <w:tc>
          <w:tcPr>
            <w:tcW w:w="3554" w:type="dxa"/>
          </w:tcPr>
          <w:p w14:paraId="719B0C32" w14:textId="77777777" w:rsidR="00566181" w:rsidRPr="00566181" w:rsidRDefault="00566181" w:rsidP="00566181">
            <w:r w:rsidRPr="00566181">
              <w:lastRenderedPageBreak/>
              <w:t>RRS may only be deployed as follows:</w:t>
            </w:r>
          </w:p>
          <w:p w14:paraId="642FBD4B" w14:textId="77777777" w:rsidR="00566181" w:rsidRPr="00566181" w:rsidRDefault="00566181" w:rsidP="00566181"/>
          <w:p w14:paraId="167DCC14" w14:textId="77777777" w:rsidR="00566181" w:rsidRPr="00566181" w:rsidRDefault="00566181" w:rsidP="00566181">
            <w:pPr>
              <w:spacing w:after="120"/>
              <w:ind w:left="360" w:hanging="360"/>
            </w:pPr>
            <w:r w:rsidRPr="00566181">
              <w:lastRenderedPageBreak/>
              <w:t>a.</w:t>
            </w:r>
            <w:r w:rsidRPr="00566181">
              <w:tab/>
              <w:t xml:space="preserve">Through automatic Governor action or under-frequency relay in response to frequency deviations; </w:t>
            </w:r>
          </w:p>
          <w:p w14:paraId="730AC8F8" w14:textId="77777777" w:rsidR="00566181" w:rsidRPr="00566181" w:rsidRDefault="00566181" w:rsidP="00566181">
            <w:pPr>
              <w:spacing w:after="120"/>
              <w:ind w:left="360" w:hanging="360"/>
            </w:pPr>
            <w:r w:rsidRPr="00566181">
              <w:t>b.</w:t>
            </w:r>
            <w:r w:rsidRPr="00566181">
              <w:tab/>
              <w:t>By electronic signal from ERCOT in response to the need; and</w:t>
            </w:r>
          </w:p>
          <w:p w14:paraId="7FCCCAA6" w14:textId="77777777" w:rsidR="00566181" w:rsidRPr="00566181" w:rsidRDefault="00566181" w:rsidP="00566181">
            <w:pPr>
              <w:spacing w:after="120"/>
              <w:ind w:left="360" w:hanging="360"/>
            </w:pPr>
            <w:r w:rsidRPr="00566181">
              <w:t>c.</w:t>
            </w:r>
            <w:r w:rsidRPr="00566181">
              <w:tab/>
              <w:t>As ordered by an ERCOT Operator during an EEA or other emergencies.</w:t>
            </w:r>
          </w:p>
        </w:tc>
      </w:tr>
      <w:tr w:rsidR="00566181" w:rsidRPr="00566181" w14:paraId="53CF38FC" w14:textId="77777777" w:rsidTr="00011EB3">
        <w:trPr>
          <w:trHeight w:val="336"/>
        </w:trPr>
        <w:tc>
          <w:tcPr>
            <w:tcW w:w="2206" w:type="dxa"/>
          </w:tcPr>
          <w:p w14:paraId="579075A4" w14:textId="77777777" w:rsidR="00566181" w:rsidRPr="00566181" w:rsidRDefault="00566181" w:rsidP="00566181">
            <w:r w:rsidRPr="00566181">
              <w:lastRenderedPageBreak/>
              <w:t>ERCOT Contingency Reserve Service (ECRS)</w:t>
            </w:r>
          </w:p>
          <w:p w14:paraId="5BFE0C3D" w14:textId="77777777" w:rsidR="00566181" w:rsidRPr="00566181" w:rsidRDefault="00566181" w:rsidP="00566181"/>
          <w:p w14:paraId="3C285D12"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73875E5E" w14:textId="77777777" w:rsidR="00566181" w:rsidRPr="00566181" w:rsidRDefault="00566181" w:rsidP="00566181"/>
        </w:tc>
        <w:tc>
          <w:tcPr>
            <w:tcW w:w="3590" w:type="dxa"/>
          </w:tcPr>
          <w:p w14:paraId="2B3C2C65" w14:textId="77777777" w:rsidR="00566181" w:rsidRPr="00566181" w:rsidRDefault="00566181" w:rsidP="00566181">
            <w:pPr>
              <w:spacing w:after="120"/>
              <w:ind w:left="360" w:hanging="360"/>
            </w:pPr>
            <w:r w:rsidRPr="00566181">
              <w:t>a.   Off-Line Generation Resource capacity, or reserved capacity from On-Line Generation Resources, capable of being ramped to a specified output level within ten minutes, operating at a specified output for at least two consecutive hours, and are dispatchable by Security-Constrained Economic Dispatch (SCED).</w:t>
            </w:r>
          </w:p>
          <w:p w14:paraId="3E7FD610" w14:textId="77777777" w:rsidR="00566181" w:rsidRPr="00566181" w:rsidRDefault="00566181" w:rsidP="00566181">
            <w:pPr>
              <w:spacing w:after="120"/>
              <w:ind w:left="360" w:hanging="360"/>
            </w:pPr>
            <w:r w:rsidRPr="00566181">
              <w:t>b.</w:t>
            </w:r>
            <w:r w:rsidRPr="00566181">
              <w:tab/>
              <w:t>Controllable Load Resources dispatchable by SCED that are capable of ramping to an ERCOT-instructed consumption level within ten minutes and consuming at the ERCOT-instructed level for at least two consecutive hours.</w:t>
            </w:r>
          </w:p>
          <w:p w14:paraId="49440691" w14:textId="77777777" w:rsidR="00566181" w:rsidRPr="00566181" w:rsidRDefault="00566181" w:rsidP="00566181">
            <w:pPr>
              <w:spacing w:after="120"/>
              <w:ind w:left="360" w:hanging="360"/>
            </w:pPr>
            <w:r w:rsidRPr="00566181">
              <w:t>c.</w:t>
            </w:r>
            <w:r w:rsidRPr="00566181">
              <w:tab/>
              <w:t xml:space="preserve">Load Resources that are not Controllable Load Resources and may or may not be controlled by under-frequency relay.  Load Resources that are not Controllable Load Resources providing ECRS must be capable of reducing Load in response to an Extensible Markup Language </w:t>
            </w:r>
            <w:r w:rsidRPr="00566181">
              <w:lastRenderedPageBreak/>
              <w:t>(XML) Dispatch Instruction within ten minutes and remain deployed until recalled by ERCOT.</w:t>
            </w:r>
          </w:p>
        </w:tc>
        <w:tc>
          <w:tcPr>
            <w:tcW w:w="3554" w:type="dxa"/>
          </w:tcPr>
          <w:p w14:paraId="51BCD1F3" w14:textId="77777777" w:rsidR="00566181" w:rsidRPr="00566181" w:rsidRDefault="00566181" w:rsidP="00566181">
            <w:r w:rsidRPr="00566181">
              <w:lastRenderedPageBreak/>
              <w:t>Deployed in response to loss-of-Resource contingencies, Load forecasting error, or other contingency events on the system.  See Protocol Section 6.5.7.6.2.4, Deployment and Recall of ERCOT Contingency Reserve Service.</w:t>
            </w:r>
          </w:p>
        </w:tc>
      </w:tr>
      <w:tr w:rsidR="00566181" w:rsidRPr="00566181" w14:paraId="7563FE3D" w14:textId="77777777" w:rsidTr="00011EB3">
        <w:trPr>
          <w:trHeight w:val="4035"/>
        </w:trPr>
        <w:tc>
          <w:tcPr>
            <w:tcW w:w="2206" w:type="dxa"/>
          </w:tcPr>
          <w:p w14:paraId="4FC9EFFE" w14:textId="77777777" w:rsidR="00566181" w:rsidRPr="00566181" w:rsidRDefault="00566181" w:rsidP="00566181">
            <w:r w:rsidRPr="00566181">
              <w:t>Non-Spinning Reserve (Non-Spin) Service</w:t>
            </w:r>
          </w:p>
          <w:p w14:paraId="1108B1F4" w14:textId="77777777" w:rsidR="00566181" w:rsidRPr="00566181" w:rsidRDefault="00566181" w:rsidP="00566181"/>
          <w:p w14:paraId="159F867B" w14:textId="77777777" w:rsidR="00566181" w:rsidRPr="00566181" w:rsidRDefault="00566181" w:rsidP="00566181">
            <w:pPr>
              <w:rPr>
                <w:b/>
                <w:sz w:val="20"/>
                <w:szCs w:val="20"/>
              </w:rPr>
            </w:pPr>
            <w:r w:rsidRPr="00566181">
              <w:rPr>
                <w:b/>
                <w:i/>
                <w:sz w:val="20"/>
                <w:szCs w:val="20"/>
              </w:rPr>
              <w:t>Reference:  Protocol Section 2</w:t>
            </w:r>
          </w:p>
          <w:p w14:paraId="23F6CFF0" w14:textId="77777777" w:rsidR="00566181" w:rsidRPr="00566181" w:rsidRDefault="00566181" w:rsidP="00566181"/>
        </w:tc>
        <w:tc>
          <w:tcPr>
            <w:tcW w:w="3590" w:type="dxa"/>
          </w:tcPr>
          <w:p w14:paraId="4E93E6F4" w14:textId="77777777" w:rsidR="00566181" w:rsidRPr="00566181" w:rsidRDefault="00566181" w:rsidP="00566181">
            <w:pPr>
              <w:spacing w:after="120"/>
              <w:ind w:left="360" w:hanging="360"/>
            </w:pPr>
            <w:r w:rsidRPr="00566181">
              <w:t>a.</w:t>
            </w:r>
            <w:r w:rsidRPr="00566181">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1B100465" w14:textId="77777777" w:rsidR="00566181" w:rsidRPr="00566181" w:rsidRDefault="00566181" w:rsidP="00566181">
            <w:pPr>
              <w:spacing w:after="120"/>
              <w:ind w:left="372" w:hanging="360"/>
            </w:pPr>
            <w:r w:rsidRPr="00566181">
              <w:t>b.</w:t>
            </w:r>
            <w:r w:rsidRPr="00566181">
              <w:tab/>
              <w:t xml:space="preserve">Controllable Load Resources that are capable of ramping to an ERCOT-instructed consumption level within 30 minutes and consuming at the ERCOT-instructed level for at least four consecutive hours. </w:t>
            </w:r>
            <w:r w:rsidRPr="00566181">
              <w:tab/>
            </w:r>
            <w:r w:rsidRPr="00566181">
              <w:tab/>
            </w:r>
          </w:p>
          <w:p w14:paraId="508563CB" w14:textId="77777777" w:rsidR="00566181" w:rsidRPr="00566181" w:rsidRDefault="00566181" w:rsidP="00566181">
            <w:pPr>
              <w:spacing w:after="120"/>
              <w:ind w:left="372" w:hanging="360"/>
            </w:pPr>
            <w:r w:rsidRPr="00566181">
              <w:t>c.</w:t>
            </w:r>
            <w:r w:rsidRPr="00566181">
              <w:tab/>
              <w:t>Load Resources that are not Controllable Load Resources and that are not controlled by under-frequency relay.  Load Resources that are not Controllable Load Resources providing Non-Spin must be capable of reducing Load in response to an XML Dispatch Instruction within 30 minutes and remain deployed until recalled by ERCOT.</w:t>
            </w:r>
          </w:p>
        </w:tc>
        <w:tc>
          <w:tcPr>
            <w:tcW w:w="3554" w:type="dxa"/>
          </w:tcPr>
          <w:p w14:paraId="28523911" w14:textId="77777777" w:rsidR="00566181" w:rsidRPr="00566181" w:rsidRDefault="00566181" w:rsidP="00566181">
            <w:r w:rsidRPr="00566181">
              <w:t>Deployed in response to loss-of-Resource contingencies, Load forecasting error, or other contingency events on the system.  See Protocol Section 6.5.7.6.2.3, Non-Spinning Reserve Service Deployment.</w:t>
            </w:r>
          </w:p>
        </w:tc>
      </w:tr>
      <w:tr w:rsidR="00566181" w:rsidRPr="00566181" w14:paraId="7EC5C412" w14:textId="77777777" w:rsidTr="00011EB3">
        <w:tc>
          <w:tcPr>
            <w:tcW w:w="2206" w:type="dxa"/>
          </w:tcPr>
          <w:p w14:paraId="181D6BCA" w14:textId="77777777" w:rsidR="00566181" w:rsidRPr="00566181" w:rsidRDefault="00566181" w:rsidP="00566181">
            <w:bookmarkStart w:id="8" w:name="_Hlk162269548"/>
            <w:r w:rsidRPr="00566181">
              <w:t>Voltage Support Service (VSS)</w:t>
            </w:r>
          </w:p>
          <w:p w14:paraId="3BBCE126" w14:textId="77777777" w:rsidR="00566181" w:rsidRPr="00566181" w:rsidRDefault="00566181" w:rsidP="00566181"/>
          <w:p w14:paraId="5816548E" w14:textId="77777777" w:rsidR="00566181" w:rsidRPr="00566181" w:rsidRDefault="00566181" w:rsidP="00566181">
            <w:pPr>
              <w:rPr>
                <w:b/>
                <w:sz w:val="20"/>
                <w:szCs w:val="20"/>
              </w:rPr>
            </w:pPr>
            <w:r w:rsidRPr="00566181">
              <w:rPr>
                <w:b/>
                <w:i/>
                <w:sz w:val="20"/>
                <w:szCs w:val="20"/>
              </w:rPr>
              <w:lastRenderedPageBreak/>
              <w:t>Reference:  Protocol Section</w:t>
            </w:r>
            <w:r w:rsidRPr="00566181">
              <w:rPr>
                <w:rFonts w:cs="Arial"/>
                <w:b/>
                <w:smallCaps/>
                <w:sz w:val="20"/>
                <w:szCs w:val="20"/>
              </w:rPr>
              <w:t xml:space="preserve"> </w:t>
            </w:r>
            <w:r w:rsidRPr="00566181">
              <w:rPr>
                <w:rFonts w:cs="Arial"/>
                <w:b/>
                <w:i/>
                <w:smallCaps/>
                <w:sz w:val="20"/>
                <w:szCs w:val="20"/>
              </w:rPr>
              <w:t>3.15</w:t>
            </w:r>
            <w:r w:rsidRPr="00566181">
              <w:rPr>
                <w:b/>
                <w:i/>
                <w:sz w:val="20"/>
                <w:szCs w:val="20"/>
              </w:rPr>
              <w:t>, Voltage Support</w:t>
            </w:r>
          </w:p>
          <w:p w14:paraId="6BB6BF0C" w14:textId="77777777" w:rsidR="00566181" w:rsidRPr="00566181" w:rsidRDefault="00566181" w:rsidP="00566181"/>
        </w:tc>
        <w:tc>
          <w:tcPr>
            <w:tcW w:w="3590" w:type="dxa"/>
          </w:tcPr>
          <w:p w14:paraId="5CCC2C0A" w14:textId="77777777" w:rsidR="00566181" w:rsidRPr="00566181" w:rsidRDefault="00566181" w:rsidP="00566181">
            <w:r w:rsidRPr="00566181">
              <w:lastRenderedPageBreak/>
              <w:t xml:space="preserve">Reactive capability of a Generation Resource or ESR that is required to maintain transmission and distribution voltages on the ERCOT </w:t>
            </w:r>
            <w:r w:rsidRPr="00566181">
              <w:lastRenderedPageBreak/>
              <w:t>Transmission Grid within acceptable limits.  All Generation Resources and ESRs with a gross rating greater than 20 MVA shall provide VSS.</w:t>
            </w:r>
          </w:p>
        </w:tc>
        <w:tc>
          <w:tcPr>
            <w:tcW w:w="3554" w:type="dxa"/>
          </w:tcPr>
          <w:p w14:paraId="1FC25F11" w14:textId="77777777" w:rsidR="00566181" w:rsidRPr="00566181" w:rsidRDefault="00566181" w:rsidP="00566181">
            <w:r w:rsidRPr="00566181">
              <w:lastRenderedPageBreak/>
              <w:t xml:space="preserve">Direct the scheduling of VSS by providing Voltage Profiles at the Point of Interconnection Bus (POIB).  The Generation Resource or ESR is obligated to </w:t>
            </w:r>
            <w:r w:rsidRPr="00566181">
              <w:lastRenderedPageBreak/>
              <w:t>maintain the published Voltage Profile within its Corrected Unit Reactive Limit (“CURL”).</w:t>
            </w:r>
          </w:p>
        </w:tc>
      </w:tr>
      <w:bookmarkEnd w:id="8"/>
      <w:tr w:rsidR="00566181" w:rsidRPr="00566181" w14:paraId="3450864B" w14:textId="77777777" w:rsidTr="00011EB3">
        <w:tc>
          <w:tcPr>
            <w:tcW w:w="2206" w:type="dxa"/>
          </w:tcPr>
          <w:p w14:paraId="03FFEFE3" w14:textId="77777777" w:rsidR="00566181" w:rsidRPr="00566181" w:rsidRDefault="00566181" w:rsidP="00566181">
            <w:r w:rsidRPr="00566181">
              <w:lastRenderedPageBreak/>
              <w:t>Black Start Service (BSS)</w:t>
            </w:r>
          </w:p>
          <w:p w14:paraId="0CA288FF" w14:textId="77777777" w:rsidR="00566181" w:rsidRPr="00566181" w:rsidRDefault="00566181" w:rsidP="00566181"/>
          <w:p w14:paraId="526E5496"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3.14.2</w:t>
            </w:r>
            <w:r w:rsidRPr="00566181">
              <w:rPr>
                <w:b/>
                <w:i/>
                <w:sz w:val="20"/>
                <w:szCs w:val="20"/>
              </w:rPr>
              <w:t>, Black Start</w:t>
            </w:r>
          </w:p>
          <w:p w14:paraId="6DAFCFF0" w14:textId="77777777" w:rsidR="00566181" w:rsidRPr="00566181" w:rsidRDefault="00566181" w:rsidP="00566181"/>
        </w:tc>
        <w:tc>
          <w:tcPr>
            <w:tcW w:w="3590" w:type="dxa"/>
          </w:tcPr>
          <w:p w14:paraId="0CC9150A" w14:textId="77777777" w:rsidR="00566181" w:rsidRPr="00566181" w:rsidRDefault="00566181" w:rsidP="00566181">
            <w:r w:rsidRPr="00566181">
              <w:t xml:space="preserve">The provision of Generation Resources under a Black Start Agreement, which are capable of self-starting without support from within ERCOT in the event of a </w:t>
            </w:r>
            <w:r w:rsidRPr="00566181">
              <w:rPr>
                <w:szCs w:val="20"/>
              </w:rPr>
              <w:t>Partial Blackout or</w:t>
            </w:r>
            <w:r w:rsidRPr="00566181">
              <w:t xml:space="preserve"> Blackout.</w:t>
            </w:r>
          </w:p>
        </w:tc>
        <w:tc>
          <w:tcPr>
            <w:tcW w:w="3554" w:type="dxa"/>
          </w:tcPr>
          <w:p w14:paraId="1938D503" w14:textId="77777777" w:rsidR="00566181" w:rsidRPr="00566181" w:rsidRDefault="00566181" w:rsidP="00566181">
            <w:r w:rsidRPr="00566181">
              <w:t xml:space="preserve">Provide emergency Dispatch Instructions to begin restoration to a secure operating state after a </w:t>
            </w:r>
            <w:r w:rsidRPr="00566181">
              <w:rPr>
                <w:szCs w:val="20"/>
              </w:rPr>
              <w:t>Partial Blackout or</w:t>
            </w:r>
            <w:r w:rsidRPr="00566181">
              <w:t xml:space="preserve"> Blackout.</w:t>
            </w:r>
          </w:p>
        </w:tc>
      </w:tr>
      <w:tr w:rsidR="00566181" w:rsidRPr="00566181" w14:paraId="03CA52C9" w14:textId="77777777" w:rsidTr="00011EB3">
        <w:tc>
          <w:tcPr>
            <w:tcW w:w="2206" w:type="dxa"/>
          </w:tcPr>
          <w:p w14:paraId="103CB98D" w14:textId="77777777" w:rsidR="00566181" w:rsidRPr="00566181" w:rsidRDefault="00566181" w:rsidP="00566181">
            <w:r w:rsidRPr="00566181">
              <w:t>Reliability Must-Run (RMR) Service</w:t>
            </w:r>
          </w:p>
          <w:p w14:paraId="04A70296" w14:textId="77777777" w:rsidR="00566181" w:rsidRPr="00566181" w:rsidRDefault="00566181" w:rsidP="00566181"/>
          <w:p w14:paraId="161AD5FD" w14:textId="77777777" w:rsidR="00566181" w:rsidRPr="00566181" w:rsidRDefault="00566181" w:rsidP="00566181">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3.14.1</w:t>
            </w:r>
            <w:r w:rsidRPr="00566181">
              <w:rPr>
                <w:b/>
                <w:i/>
                <w:sz w:val="20"/>
                <w:szCs w:val="20"/>
              </w:rPr>
              <w:t>, Reliability Must Run</w:t>
            </w:r>
          </w:p>
        </w:tc>
        <w:tc>
          <w:tcPr>
            <w:tcW w:w="3590" w:type="dxa"/>
          </w:tcPr>
          <w:p w14:paraId="1E9005CE" w14:textId="77777777" w:rsidR="00566181" w:rsidRPr="00566181" w:rsidRDefault="00566181" w:rsidP="00566181">
            <w:r w:rsidRPr="00566181">
              <w:t>The provision of Generation Resource capacity and energy under an RMR Agreement.</w:t>
            </w:r>
          </w:p>
        </w:tc>
        <w:tc>
          <w:tcPr>
            <w:tcW w:w="3554" w:type="dxa"/>
          </w:tcPr>
          <w:p w14:paraId="163B80D6" w14:textId="77777777" w:rsidR="00566181" w:rsidRPr="00566181" w:rsidRDefault="00566181" w:rsidP="00566181">
            <w:r w:rsidRPr="00566181">
              <w:t>Enter into contractual agreements to retain units required for reliable operations.  Direct the operation of those units that otherwise would not operate and that are necessary to provide reliable operations.</w:t>
            </w:r>
          </w:p>
        </w:tc>
      </w:tr>
      <w:bookmarkEnd w:id="4"/>
    </w:tbl>
    <w:p w14:paraId="03D68F9D" w14:textId="77777777" w:rsidR="00566181" w:rsidRPr="00566181" w:rsidRDefault="00566181" w:rsidP="00566181">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6181" w:rsidRPr="00566181" w14:paraId="7A0FFA21" w14:textId="77777777" w:rsidTr="00011EB3">
        <w:tc>
          <w:tcPr>
            <w:tcW w:w="9445" w:type="dxa"/>
            <w:tcBorders>
              <w:top w:val="single" w:sz="4" w:space="0" w:color="auto"/>
              <w:left w:val="single" w:sz="4" w:space="0" w:color="auto"/>
              <w:bottom w:val="single" w:sz="4" w:space="0" w:color="auto"/>
              <w:right w:val="single" w:sz="4" w:space="0" w:color="auto"/>
            </w:tcBorders>
            <w:shd w:val="clear" w:color="auto" w:fill="D9D9D9"/>
          </w:tcPr>
          <w:p w14:paraId="59501C0D" w14:textId="77777777" w:rsidR="00566181" w:rsidRPr="00566181" w:rsidRDefault="00566181" w:rsidP="00566181">
            <w:pPr>
              <w:spacing w:before="120" w:after="240"/>
              <w:rPr>
                <w:b/>
                <w:i/>
                <w:iCs/>
              </w:rPr>
            </w:pPr>
            <w:r w:rsidRPr="00566181">
              <w:rPr>
                <w:b/>
                <w:i/>
                <w:iCs/>
              </w:rPr>
              <w:t>[NOGRR211:  Replace paragraph (1) above with the following upon system implementation of NPRR1007:]</w:t>
            </w:r>
          </w:p>
          <w:p w14:paraId="71510A64" w14:textId="77777777" w:rsidR="00566181" w:rsidRPr="00566181" w:rsidRDefault="00566181" w:rsidP="00566181">
            <w:pPr>
              <w:keepNext/>
              <w:widowControl w:val="0"/>
              <w:spacing w:after="240"/>
            </w:pPr>
            <w:r w:rsidRPr="00566181">
              <w:t>(1)</w:t>
            </w:r>
            <w:r w:rsidRPr="00566181">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566181" w:rsidRPr="00566181" w14:paraId="3AF96615" w14:textId="77777777" w:rsidTr="00011EB3">
              <w:trPr>
                <w:tblHeader/>
              </w:trPr>
              <w:tc>
                <w:tcPr>
                  <w:tcW w:w="2145" w:type="dxa"/>
                  <w:vAlign w:val="center"/>
                </w:tcPr>
                <w:p w14:paraId="4D089F34" w14:textId="77777777" w:rsidR="00566181" w:rsidRPr="00566181" w:rsidRDefault="00566181" w:rsidP="00566181">
                  <w:pPr>
                    <w:jc w:val="center"/>
                    <w:rPr>
                      <w:b/>
                      <w:bCs/>
                    </w:rPr>
                  </w:pPr>
                  <w:r w:rsidRPr="00566181">
                    <w:rPr>
                      <w:b/>
                      <w:bCs/>
                    </w:rPr>
                    <w:t>ANCILLARY SERVICE TYPE</w:t>
                  </w:r>
                </w:p>
              </w:tc>
              <w:tc>
                <w:tcPr>
                  <w:tcW w:w="3386" w:type="dxa"/>
                  <w:vAlign w:val="center"/>
                </w:tcPr>
                <w:p w14:paraId="5ED077EA" w14:textId="77777777" w:rsidR="00566181" w:rsidRPr="00566181" w:rsidRDefault="00566181" w:rsidP="00566181">
                  <w:pPr>
                    <w:jc w:val="center"/>
                    <w:rPr>
                      <w:b/>
                      <w:bCs/>
                    </w:rPr>
                  </w:pPr>
                  <w:r w:rsidRPr="00566181">
                    <w:rPr>
                      <w:b/>
                      <w:bCs/>
                    </w:rPr>
                    <w:t>DESCRIPTION</w:t>
                  </w:r>
                </w:p>
              </w:tc>
              <w:tc>
                <w:tcPr>
                  <w:tcW w:w="3339" w:type="dxa"/>
                  <w:vAlign w:val="center"/>
                </w:tcPr>
                <w:p w14:paraId="7E9526AB" w14:textId="77777777" w:rsidR="00566181" w:rsidRPr="00566181" w:rsidRDefault="00566181" w:rsidP="00566181">
                  <w:pPr>
                    <w:jc w:val="center"/>
                    <w:rPr>
                      <w:b/>
                      <w:bCs/>
                    </w:rPr>
                  </w:pPr>
                  <w:r w:rsidRPr="00566181">
                    <w:rPr>
                      <w:b/>
                      <w:bCs/>
                    </w:rPr>
                    <w:t>ERCOT AUTHORITY ACTION</w:t>
                  </w:r>
                </w:p>
              </w:tc>
            </w:tr>
            <w:tr w:rsidR="00566181" w:rsidRPr="00566181" w14:paraId="7CD3F6A7" w14:textId="77777777" w:rsidTr="00011EB3">
              <w:trPr>
                <w:trHeight w:val="2433"/>
              </w:trPr>
              <w:tc>
                <w:tcPr>
                  <w:tcW w:w="2145" w:type="dxa"/>
                </w:tcPr>
                <w:p w14:paraId="0CCE0621" w14:textId="77777777" w:rsidR="00566181" w:rsidRPr="00566181" w:rsidRDefault="00566181" w:rsidP="00566181">
                  <w:r w:rsidRPr="00566181">
                    <w:t>Regulation Down Service (Reg-Down)</w:t>
                  </w:r>
                </w:p>
                <w:p w14:paraId="56CDD2F0" w14:textId="77777777" w:rsidR="00566181" w:rsidRPr="00566181" w:rsidRDefault="00566181" w:rsidP="00566181">
                  <w:r w:rsidRPr="00566181">
                    <w:t>and</w:t>
                  </w:r>
                </w:p>
                <w:p w14:paraId="31222ECF" w14:textId="77777777" w:rsidR="00566181" w:rsidRPr="00566181" w:rsidRDefault="00566181" w:rsidP="00566181">
                  <w:r w:rsidRPr="00566181">
                    <w:t>Regulation Up Service (Reg-Up)</w:t>
                  </w:r>
                </w:p>
                <w:p w14:paraId="076A8B14" w14:textId="77777777" w:rsidR="00566181" w:rsidRPr="00566181" w:rsidRDefault="00566181" w:rsidP="00566181">
                  <w:r w:rsidRPr="00566181">
                    <w:t>(for Generation Resources and Energy Storage Resources (ESRs))</w:t>
                  </w:r>
                </w:p>
                <w:p w14:paraId="1D662382" w14:textId="77777777" w:rsidR="00566181" w:rsidRPr="00566181" w:rsidRDefault="00566181" w:rsidP="00566181"/>
                <w:p w14:paraId="726CF044" w14:textId="77777777" w:rsidR="00566181" w:rsidRPr="00566181" w:rsidRDefault="00566181" w:rsidP="00566181">
                  <w:pPr>
                    <w:rPr>
                      <w:b/>
                      <w:sz w:val="20"/>
                      <w:szCs w:val="20"/>
                    </w:rPr>
                  </w:pPr>
                  <w:r w:rsidRPr="00566181">
                    <w:rPr>
                      <w:b/>
                      <w:i/>
                      <w:sz w:val="20"/>
                      <w:szCs w:val="20"/>
                    </w:rPr>
                    <w:lastRenderedPageBreak/>
                    <w:t>Reference:  Protocol Section</w:t>
                  </w:r>
                  <w:r w:rsidRPr="00566181">
                    <w:rPr>
                      <w:rFonts w:cs="Arial"/>
                      <w:i/>
                      <w:smallCaps/>
                      <w:sz w:val="20"/>
                      <w:szCs w:val="20"/>
                    </w:rPr>
                    <w:t xml:space="preserve"> </w:t>
                  </w:r>
                  <w:r w:rsidRPr="00566181">
                    <w:rPr>
                      <w:b/>
                      <w:i/>
                      <w:sz w:val="20"/>
                      <w:szCs w:val="20"/>
                    </w:rPr>
                    <w:t>2, Definitions and Acronyms</w:t>
                  </w:r>
                </w:p>
                <w:p w14:paraId="584A49D4" w14:textId="77777777" w:rsidR="00566181" w:rsidRPr="00566181" w:rsidRDefault="00566181" w:rsidP="00566181">
                  <w:pPr>
                    <w:jc w:val="center"/>
                  </w:pPr>
                </w:p>
              </w:tc>
              <w:tc>
                <w:tcPr>
                  <w:tcW w:w="3386" w:type="dxa"/>
                </w:tcPr>
                <w:p w14:paraId="34FF1DDD" w14:textId="77777777" w:rsidR="00566181" w:rsidRPr="00566181" w:rsidRDefault="00566181" w:rsidP="00566181">
                  <w:r w:rsidRPr="00566181">
                    <w:lastRenderedPageBreak/>
                    <w:t xml:space="preserve">Resource capacity provided by a Qualified Scheduling Entity (QSE) from a specific Generation Resource or ESR to control frequency within the </w:t>
                  </w:r>
                  <w:proofErr w:type="gramStart"/>
                  <w:r w:rsidRPr="00566181">
                    <w:t>system</w:t>
                  </w:r>
                  <w:proofErr w:type="gramEnd"/>
                  <w:r w:rsidRPr="00566181">
                    <w:t xml:space="preserve"> which is controlled second by second, normally by an Automatic Generation Control (AGC) system.</w:t>
                  </w:r>
                </w:p>
              </w:tc>
              <w:tc>
                <w:tcPr>
                  <w:tcW w:w="3339" w:type="dxa"/>
                </w:tcPr>
                <w:p w14:paraId="3A296494" w14:textId="77777777" w:rsidR="00566181" w:rsidRPr="00566181" w:rsidRDefault="00566181" w:rsidP="00566181">
                  <w:pPr>
                    <w:spacing w:after="120"/>
                    <w:ind w:left="360" w:hanging="360"/>
                  </w:pPr>
                  <w:r w:rsidRPr="00566181">
                    <w:t>a.</w:t>
                  </w:r>
                  <w:r w:rsidRPr="00566181">
                    <w:tab/>
                    <w:t>Reg-Down energy is a Resource-specific deployment to increase or decrease generation at a level below the Generation Resource’s or ESR’s Base Point in response to a change in system frequency.</w:t>
                  </w:r>
                </w:p>
                <w:p w14:paraId="61044B91" w14:textId="77777777" w:rsidR="00566181" w:rsidRPr="00566181" w:rsidRDefault="00566181" w:rsidP="00566181">
                  <w:pPr>
                    <w:spacing w:after="120"/>
                    <w:ind w:left="373" w:hanging="373"/>
                  </w:pPr>
                  <w:r w:rsidRPr="00566181">
                    <w:t>b.</w:t>
                  </w:r>
                  <w:r w:rsidRPr="00566181">
                    <w:tab/>
                    <w:t xml:space="preserve">Reg-Up energy is a Resource-specific deployment to increase or </w:t>
                  </w:r>
                  <w:r w:rsidRPr="00566181">
                    <w:lastRenderedPageBreak/>
                    <w:t>decrease generation at a level above the Generation Resource’s or ESR’s Base Point in response to a change in system frequency.</w:t>
                  </w:r>
                </w:p>
              </w:tc>
            </w:tr>
            <w:tr w:rsidR="00566181" w:rsidRPr="00566181" w14:paraId="7BC2CF12" w14:textId="77777777" w:rsidTr="00011EB3">
              <w:trPr>
                <w:trHeight w:val="2433"/>
              </w:trPr>
              <w:tc>
                <w:tcPr>
                  <w:tcW w:w="2145" w:type="dxa"/>
                </w:tcPr>
                <w:p w14:paraId="6AAA63F8" w14:textId="77777777" w:rsidR="00566181" w:rsidRPr="00566181" w:rsidRDefault="00566181" w:rsidP="00566181">
                  <w:r w:rsidRPr="00566181">
                    <w:lastRenderedPageBreak/>
                    <w:t>Reg-Down</w:t>
                  </w:r>
                </w:p>
                <w:p w14:paraId="25CA1250" w14:textId="77777777" w:rsidR="00566181" w:rsidRPr="00566181" w:rsidRDefault="00566181" w:rsidP="00566181">
                  <w:r w:rsidRPr="00566181">
                    <w:t>and</w:t>
                  </w:r>
                </w:p>
                <w:p w14:paraId="542D4C25" w14:textId="77777777" w:rsidR="00566181" w:rsidRPr="00566181" w:rsidRDefault="00566181" w:rsidP="00566181">
                  <w:r w:rsidRPr="00566181">
                    <w:t>Reg-Up</w:t>
                  </w:r>
                </w:p>
                <w:p w14:paraId="68CF1369" w14:textId="77777777" w:rsidR="00566181" w:rsidRPr="00566181" w:rsidRDefault="00566181" w:rsidP="00566181">
                  <w:r w:rsidRPr="00566181">
                    <w:t>(for Load Resource)</w:t>
                  </w:r>
                </w:p>
                <w:p w14:paraId="6B289987" w14:textId="77777777" w:rsidR="00566181" w:rsidRPr="00566181" w:rsidRDefault="00566181" w:rsidP="00566181"/>
                <w:p w14:paraId="0F96CFF3"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27B45327" w14:textId="77777777" w:rsidR="00566181" w:rsidRPr="00566181" w:rsidRDefault="00566181" w:rsidP="00566181"/>
              </w:tc>
              <w:tc>
                <w:tcPr>
                  <w:tcW w:w="3386" w:type="dxa"/>
                </w:tcPr>
                <w:p w14:paraId="4BE6C9A5" w14:textId="77777777" w:rsidR="00566181" w:rsidRPr="00566181" w:rsidRDefault="00566181" w:rsidP="00566181">
                  <w:r w:rsidRPr="00566181">
                    <w:t>Load Resource capacity provided by a QSE from a specific Load Resource to control frequency within the system.</w:t>
                  </w:r>
                </w:p>
              </w:tc>
              <w:tc>
                <w:tcPr>
                  <w:tcW w:w="3339" w:type="dxa"/>
                </w:tcPr>
                <w:p w14:paraId="6FD2ADE8" w14:textId="77777777" w:rsidR="00566181" w:rsidRPr="00566181" w:rsidRDefault="00566181" w:rsidP="00566181">
                  <w:pPr>
                    <w:spacing w:after="120"/>
                    <w:ind w:left="360" w:hanging="360"/>
                  </w:pPr>
                  <w:r w:rsidRPr="00566181">
                    <w:t>a.</w:t>
                  </w:r>
                  <w:r w:rsidRPr="00566181">
                    <w:tab/>
                    <w:t>Reg-Down is a Resource-specific deployment to increase or decrease Load below the Load Resource’s Maximum Power Consumption (MPC) limit in response to a change in system frequency.</w:t>
                  </w:r>
                </w:p>
                <w:p w14:paraId="00669DDD" w14:textId="77777777" w:rsidR="00566181" w:rsidRPr="00566181" w:rsidRDefault="00566181" w:rsidP="00566181">
                  <w:pPr>
                    <w:spacing w:after="120"/>
                    <w:ind w:left="360" w:hanging="360"/>
                  </w:pPr>
                  <w:r w:rsidRPr="00566181">
                    <w:t>b.</w:t>
                  </w:r>
                  <w:r w:rsidRPr="00566181">
                    <w:tab/>
                    <w:t>Reg-Up is a Resource-specific deployment to increase or decrease Load above the Load Resource’s Low Power Consumption (LPC) limit in response to a change in system frequency.</w:t>
                  </w:r>
                </w:p>
              </w:tc>
            </w:tr>
            <w:tr w:rsidR="00566181" w:rsidRPr="00566181" w14:paraId="15194D51" w14:textId="77777777" w:rsidTr="00011EB3">
              <w:tc>
                <w:tcPr>
                  <w:tcW w:w="2145" w:type="dxa"/>
                </w:tcPr>
                <w:p w14:paraId="7B8ED0AF" w14:textId="77777777" w:rsidR="00566181" w:rsidRPr="00566181" w:rsidRDefault="00566181" w:rsidP="00566181">
                  <w:r w:rsidRPr="00566181">
                    <w:t xml:space="preserve">Responsive Reserve (RRS) </w:t>
                  </w:r>
                </w:p>
                <w:p w14:paraId="30E8CE6C" w14:textId="77777777" w:rsidR="00566181" w:rsidRPr="00566181" w:rsidRDefault="00566181" w:rsidP="00566181"/>
                <w:p w14:paraId="6E43E105"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3D1C6A36" w14:textId="77777777" w:rsidR="00566181" w:rsidRPr="00566181" w:rsidRDefault="00566181" w:rsidP="00566181">
                  <w:pPr>
                    <w:jc w:val="right"/>
                  </w:pPr>
                </w:p>
              </w:tc>
              <w:tc>
                <w:tcPr>
                  <w:tcW w:w="3386" w:type="dxa"/>
                </w:tcPr>
                <w:p w14:paraId="06237AF4" w14:textId="77777777" w:rsidR="00566181" w:rsidRPr="00566181" w:rsidRDefault="00566181" w:rsidP="00566181">
                  <w:r w:rsidRPr="00566181">
                    <w:t xml:space="preserve">Operating reserves on Generation Resources, ESRs, Load Resources, and Resources capable of providing Fast Frequency Response (FFR) maintained by ERCOT to help control the frequency of the system.  RRS on Generation Resources, ESRs, and Controllable Load can be </w:t>
                  </w:r>
                  <w:proofErr w:type="gramStart"/>
                  <w:r w:rsidRPr="00566181">
                    <w:t>used</w:t>
                  </w:r>
                  <w:proofErr w:type="gramEnd"/>
                  <w:r w:rsidRPr="00566181">
                    <w:t xml:space="preserve"> </w:t>
                  </w:r>
                </w:p>
                <w:p w14:paraId="1A30943F" w14:textId="77777777" w:rsidR="00566181" w:rsidRPr="00566181" w:rsidRDefault="00566181" w:rsidP="00566181">
                  <w:r w:rsidRPr="00566181">
                    <w:t>as energy during an Energy Emergency Alert (EEA) event.</w:t>
                  </w:r>
                </w:p>
              </w:tc>
              <w:tc>
                <w:tcPr>
                  <w:tcW w:w="3339" w:type="dxa"/>
                </w:tcPr>
                <w:p w14:paraId="54B3F1CD" w14:textId="77777777" w:rsidR="00566181" w:rsidRPr="00566181" w:rsidRDefault="00566181" w:rsidP="00566181">
                  <w:r w:rsidRPr="00566181">
                    <w:t>RRS may only be deployed as follows:</w:t>
                  </w:r>
                </w:p>
                <w:p w14:paraId="1650392A" w14:textId="77777777" w:rsidR="00566181" w:rsidRPr="00566181" w:rsidRDefault="00566181" w:rsidP="00566181"/>
                <w:p w14:paraId="1EADC51F" w14:textId="77777777" w:rsidR="00566181" w:rsidRPr="00566181" w:rsidRDefault="00566181" w:rsidP="00566181">
                  <w:pPr>
                    <w:spacing w:after="120"/>
                    <w:ind w:left="360" w:hanging="360"/>
                  </w:pPr>
                  <w:r w:rsidRPr="00566181">
                    <w:t>a.</w:t>
                  </w:r>
                  <w:r w:rsidRPr="00566181">
                    <w:tab/>
                    <w:t xml:space="preserve">Through automatic Governor action or under-frequency relay in response to frequency deviations; </w:t>
                  </w:r>
                </w:p>
                <w:p w14:paraId="0B6FE6F8" w14:textId="77777777" w:rsidR="00566181" w:rsidRPr="00566181" w:rsidRDefault="00566181" w:rsidP="00566181">
                  <w:pPr>
                    <w:spacing w:after="120"/>
                    <w:ind w:left="360" w:hanging="360"/>
                  </w:pPr>
                  <w:r w:rsidRPr="00566181">
                    <w:t>b.</w:t>
                  </w:r>
                  <w:r w:rsidRPr="00566181">
                    <w:tab/>
                    <w:t>By electronic signal from ERCOT in response to the need; and</w:t>
                  </w:r>
                </w:p>
                <w:p w14:paraId="5EFC6E1E" w14:textId="77777777" w:rsidR="00566181" w:rsidRPr="00566181" w:rsidRDefault="00566181" w:rsidP="00566181">
                  <w:pPr>
                    <w:spacing w:after="120"/>
                    <w:ind w:left="360" w:hanging="360"/>
                  </w:pPr>
                  <w:r w:rsidRPr="00566181">
                    <w:t>c.</w:t>
                  </w:r>
                  <w:r w:rsidRPr="00566181">
                    <w:tab/>
                    <w:t>As ordered by an ERCOT Operator during an EEA or other emergencies.</w:t>
                  </w:r>
                </w:p>
              </w:tc>
            </w:tr>
            <w:tr w:rsidR="00566181" w:rsidRPr="00566181" w14:paraId="280E8CD9" w14:textId="77777777" w:rsidTr="00011EB3">
              <w:trPr>
                <w:cantSplit/>
              </w:trPr>
              <w:tc>
                <w:tcPr>
                  <w:tcW w:w="2145" w:type="dxa"/>
                </w:tcPr>
                <w:p w14:paraId="06B7DCCB" w14:textId="77777777" w:rsidR="00566181" w:rsidRPr="00566181" w:rsidRDefault="00566181" w:rsidP="00566181">
                  <w:r w:rsidRPr="00566181">
                    <w:lastRenderedPageBreak/>
                    <w:t>ERCOT Contingency Reserve Service (ECRS)</w:t>
                  </w:r>
                </w:p>
                <w:p w14:paraId="569E0C58" w14:textId="77777777" w:rsidR="00566181" w:rsidRPr="00566181" w:rsidRDefault="00566181" w:rsidP="00566181"/>
                <w:p w14:paraId="084C7971"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78DBA5FC" w14:textId="77777777" w:rsidR="00566181" w:rsidRPr="00566181" w:rsidRDefault="00566181" w:rsidP="00566181"/>
              </w:tc>
              <w:tc>
                <w:tcPr>
                  <w:tcW w:w="3386" w:type="dxa"/>
                </w:tcPr>
                <w:p w14:paraId="1D7BAEC2" w14:textId="77777777" w:rsidR="00566181" w:rsidRPr="00566181" w:rsidRDefault="00566181" w:rsidP="00566181">
                  <w:pPr>
                    <w:spacing w:after="120"/>
                    <w:ind w:left="360" w:hanging="360"/>
                  </w:pPr>
                  <w:r w:rsidRPr="00566181">
                    <w:t>a.   Off-Line Generation Resource or ESR capacity, or reserved capacity from On-Line Generation Resources or ESRs, capable of being ramped to a specified output level within ten minutes and operating at a specified output for at least two consecutive hours.</w:t>
                  </w:r>
                </w:p>
                <w:p w14:paraId="2CEC05D8" w14:textId="77777777" w:rsidR="00566181" w:rsidRPr="00566181" w:rsidRDefault="00566181" w:rsidP="00566181">
                  <w:pPr>
                    <w:spacing w:after="120"/>
                    <w:ind w:left="360" w:hanging="360"/>
                  </w:pPr>
                  <w:r w:rsidRPr="00566181">
                    <w:t>b.</w:t>
                  </w:r>
                  <w:r w:rsidRPr="00566181">
                    <w:tab/>
                    <w:t>Controllable Load Resources dispatchable by Security-Constrained Economic Dispatch (SCED) that are capable of ramping to an ERCOT-instructed consumption level within ten minutes and consuming at the ERCOT-instructed level for at least two consecutive hours.</w:t>
                  </w:r>
                </w:p>
                <w:p w14:paraId="75A9003D" w14:textId="77777777" w:rsidR="00566181" w:rsidRPr="00566181" w:rsidRDefault="00566181" w:rsidP="00566181">
                  <w:pPr>
                    <w:spacing w:after="120"/>
                    <w:ind w:left="360" w:hanging="360"/>
                  </w:pPr>
                  <w:r w:rsidRPr="00566181">
                    <w:t>c.</w:t>
                  </w:r>
                  <w:r w:rsidRPr="00566181">
                    <w:tab/>
                    <w:t>Load Resources that are not Controllable Load Resources and may or may not be controlled by under-frequency relay.  Load Resources that are not Controllable Load Resources providing ECRS must be capable of reducing Load in response to an Extensible Markup Language (XML) Dispatch Instruction within ten minutes and remain deployed until recalled by ERCOT.</w:t>
                  </w:r>
                </w:p>
              </w:tc>
              <w:tc>
                <w:tcPr>
                  <w:tcW w:w="3339" w:type="dxa"/>
                </w:tcPr>
                <w:p w14:paraId="6F7B1D04" w14:textId="77777777" w:rsidR="00566181" w:rsidRPr="00566181" w:rsidRDefault="00566181" w:rsidP="00566181">
                  <w:r w:rsidRPr="00566181">
                    <w:t>Deployed in response to loss-of-Resource contingencies, Load forecasting error, or other contingency events on the system.  See Protocol Section 6.5.7.6.2.4, Deployment and Recall of ERCOT Contingency Reserve Service.</w:t>
                  </w:r>
                </w:p>
                <w:p w14:paraId="61152234" w14:textId="77777777" w:rsidR="00566181" w:rsidRPr="00566181" w:rsidRDefault="00566181" w:rsidP="00566181"/>
                <w:p w14:paraId="02CE198F" w14:textId="77777777" w:rsidR="00566181" w:rsidRPr="00566181" w:rsidRDefault="00566181" w:rsidP="00566181"/>
                <w:p w14:paraId="37B72F4F" w14:textId="77777777" w:rsidR="00566181" w:rsidRPr="00566181" w:rsidRDefault="00566181" w:rsidP="00566181"/>
                <w:p w14:paraId="099EB190" w14:textId="77777777" w:rsidR="00566181" w:rsidRPr="00566181" w:rsidRDefault="00566181" w:rsidP="00566181"/>
              </w:tc>
            </w:tr>
            <w:tr w:rsidR="00566181" w:rsidRPr="00566181" w14:paraId="02C040EB" w14:textId="77777777" w:rsidTr="00011EB3">
              <w:trPr>
                <w:trHeight w:val="2433"/>
              </w:trPr>
              <w:tc>
                <w:tcPr>
                  <w:tcW w:w="2145" w:type="dxa"/>
                </w:tcPr>
                <w:p w14:paraId="513E28C3" w14:textId="77777777" w:rsidR="00566181" w:rsidRPr="00566181" w:rsidRDefault="00566181" w:rsidP="00566181">
                  <w:r w:rsidRPr="00566181">
                    <w:lastRenderedPageBreak/>
                    <w:t>Non-Spinning Reserve (Non-Spin) Service</w:t>
                  </w:r>
                </w:p>
                <w:p w14:paraId="58AEA910" w14:textId="77777777" w:rsidR="00566181" w:rsidRPr="00566181" w:rsidRDefault="00566181" w:rsidP="00566181"/>
                <w:p w14:paraId="3F98BE0D" w14:textId="77777777" w:rsidR="00566181" w:rsidRPr="00566181" w:rsidRDefault="00566181" w:rsidP="00566181">
                  <w:pPr>
                    <w:rPr>
                      <w:b/>
                      <w:sz w:val="20"/>
                      <w:szCs w:val="20"/>
                    </w:rPr>
                  </w:pPr>
                  <w:r w:rsidRPr="00566181">
                    <w:rPr>
                      <w:b/>
                      <w:i/>
                      <w:sz w:val="20"/>
                      <w:szCs w:val="20"/>
                    </w:rPr>
                    <w:t>Reference:  Protocol Section 2</w:t>
                  </w:r>
                </w:p>
                <w:p w14:paraId="61BFE07F" w14:textId="77777777" w:rsidR="00566181" w:rsidRPr="00566181" w:rsidRDefault="00566181" w:rsidP="00566181"/>
              </w:tc>
              <w:tc>
                <w:tcPr>
                  <w:tcW w:w="3386" w:type="dxa"/>
                </w:tcPr>
                <w:p w14:paraId="191457EF" w14:textId="77777777" w:rsidR="00566181" w:rsidRPr="00566181" w:rsidRDefault="00566181" w:rsidP="00566181">
                  <w:pPr>
                    <w:spacing w:after="120"/>
                    <w:ind w:left="360" w:hanging="360"/>
                  </w:pPr>
                  <w:r w:rsidRPr="00566181">
                    <w:t>a.</w:t>
                  </w:r>
                  <w:r w:rsidRPr="00566181">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3C7E1F9A" w14:textId="77777777" w:rsidR="00566181" w:rsidRPr="00566181" w:rsidRDefault="00566181" w:rsidP="00566181">
                  <w:pPr>
                    <w:spacing w:after="120"/>
                    <w:ind w:left="372" w:hanging="360"/>
                  </w:pPr>
                  <w:r w:rsidRPr="00566181">
                    <w:t>b.</w:t>
                  </w:r>
                  <w:r w:rsidRPr="00566181">
                    <w:tab/>
                    <w:t>Controllable Load Resources that are capable of ramping to an ERCOT-instructed consumption level within 30 minutes and consuming at the ERCOT-instructed level for at least four consecutive hours.</w:t>
                  </w:r>
                </w:p>
                <w:p w14:paraId="4D8F1E20" w14:textId="77777777" w:rsidR="00566181" w:rsidRPr="00566181" w:rsidRDefault="00566181" w:rsidP="00566181">
                  <w:pPr>
                    <w:spacing w:after="120"/>
                    <w:ind w:left="372" w:hanging="360"/>
                  </w:pPr>
                  <w:r w:rsidRPr="00566181">
                    <w:t>c.</w:t>
                  </w:r>
                  <w:r w:rsidRPr="00566181">
                    <w:tab/>
                    <w:t>Load Resources that are not Controllable Load Resources and that are not controlled by under-frequency relay.  Load Resources that are not Controllable Load Resources providing Non-Spin must be capable of reducing Load in response to an XML Dispatch Instruction within 30 minutes and remain deployed until recalled by ERCOT.</w:t>
                  </w:r>
                </w:p>
              </w:tc>
              <w:tc>
                <w:tcPr>
                  <w:tcW w:w="3339" w:type="dxa"/>
                </w:tcPr>
                <w:p w14:paraId="0683A0E6" w14:textId="77777777" w:rsidR="00566181" w:rsidRPr="00566181" w:rsidRDefault="00566181" w:rsidP="00566181">
                  <w:r w:rsidRPr="00566181">
                    <w:t>Deployed in response to loss-of-Resource contingencies, Load forecasting error, or other contingency events on the system.  See Protocol Section 6.5.7.6.2.3, Non-Spinning Reserve Service Deployment.</w:t>
                  </w:r>
                </w:p>
              </w:tc>
            </w:tr>
            <w:tr w:rsidR="00566181" w:rsidRPr="00566181" w14:paraId="0EAF979F" w14:textId="77777777" w:rsidTr="00011EB3">
              <w:trPr>
                <w:ins w:id="9" w:author="ERCOT" w:date="2024-05-20T14:13:00Z"/>
              </w:trPr>
              <w:tc>
                <w:tcPr>
                  <w:tcW w:w="2145" w:type="dxa"/>
                </w:tcPr>
                <w:p w14:paraId="2EDF2284" w14:textId="77777777" w:rsidR="00566181" w:rsidRDefault="00566181" w:rsidP="00566181">
                  <w:pPr>
                    <w:rPr>
                      <w:ins w:id="10" w:author="ERCOT" w:date="2024-05-20T14:16:00Z"/>
                    </w:rPr>
                  </w:pPr>
                  <w:ins w:id="11" w:author="ERCOT" w:date="2024-05-20T14:16:00Z">
                    <w:r>
                      <w:t>Dispatchable Reliability Reserve Service (DRRS)</w:t>
                    </w:r>
                  </w:ins>
                </w:p>
                <w:p w14:paraId="5B8C1B63" w14:textId="77777777" w:rsidR="00566181" w:rsidRDefault="00566181" w:rsidP="00566181">
                  <w:pPr>
                    <w:rPr>
                      <w:ins w:id="12" w:author="ERCOT" w:date="2024-05-20T14:16:00Z"/>
                    </w:rPr>
                  </w:pPr>
                </w:p>
                <w:p w14:paraId="11AEC4A9" w14:textId="73308793" w:rsidR="00566181" w:rsidRPr="00566181" w:rsidRDefault="00566181" w:rsidP="00566181">
                  <w:pPr>
                    <w:rPr>
                      <w:ins w:id="13" w:author="ERCOT" w:date="2024-05-20T14:13:00Z"/>
                    </w:rPr>
                  </w:pPr>
                  <w:ins w:id="14" w:author="ERCOT" w:date="2024-05-20T14:16:00Z">
                    <w:r w:rsidRPr="00566181">
                      <w:rPr>
                        <w:b/>
                        <w:i/>
                        <w:sz w:val="20"/>
                        <w:szCs w:val="20"/>
                      </w:rPr>
                      <w:t>Reference:  Protocol Section</w:t>
                    </w:r>
                    <w:r>
                      <w:rPr>
                        <w:b/>
                        <w:i/>
                        <w:sz w:val="20"/>
                        <w:szCs w:val="20"/>
                      </w:rPr>
                      <w:t xml:space="preserve"> </w:t>
                    </w:r>
                    <w:r w:rsidRPr="00566181">
                      <w:rPr>
                        <w:b/>
                        <w:i/>
                        <w:sz w:val="20"/>
                        <w:szCs w:val="20"/>
                      </w:rPr>
                      <w:t>6.5.7.6.2.5, Deployment of Dispatchable Reliability Reserve Service (DRRS)</w:t>
                    </w:r>
                  </w:ins>
                </w:p>
              </w:tc>
              <w:tc>
                <w:tcPr>
                  <w:tcW w:w="3386" w:type="dxa"/>
                </w:tcPr>
                <w:p w14:paraId="78BB46DB" w14:textId="32C0B5FB" w:rsidR="00566181" w:rsidRPr="00566181" w:rsidRDefault="00566181" w:rsidP="00566181">
                  <w:pPr>
                    <w:rPr>
                      <w:ins w:id="15" w:author="ERCOT" w:date="2024-05-20T14:13:00Z"/>
                    </w:rPr>
                  </w:pPr>
                  <w:ins w:id="16" w:author="ERCOT" w:date="2024-05-20T14:16:00Z">
                    <w:r>
                      <w:t>Off-line Capacity from a Generation Resource that can be On-Line within two hours and can operate at its High Sustained Limit for at least four consecutive hours.</w:t>
                    </w:r>
                  </w:ins>
                </w:p>
              </w:tc>
              <w:tc>
                <w:tcPr>
                  <w:tcW w:w="3339" w:type="dxa"/>
                </w:tcPr>
                <w:p w14:paraId="439A39FE" w14:textId="6B5B4C6E" w:rsidR="00566181" w:rsidRPr="00566181" w:rsidRDefault="00566181" w:rsidP="00566181">
                  <w:pPr>
                    <w:rPr>
                      <w:ins w:id="17" w:author="ERCOT" w:date="2024-05-20T14:13:00Z"/>
                    </w:rPr>
                  </w:pPr>
                  <w:ins w:id="18" w:author="ERCOT" w:date="2024-05-20T14:16:00Z">
                    <w:r>
                      <w:t>The RUC process will be relied upon to identify the need for deploying DRRS.</w:t>
                    </w:r>
                  </w:ins>
                </w:p>
              </w:tc>
            </w:tr>
            <w:tr w:rsidR="00566181" w:rsidRPr="00566181" w14:paraId="147BE2BA" w14:textId="77777777" w:rsidTr="00011EB3">
              <w:tc>
                <w:tcPr>
                  <w:tcW w:w="2145" w:type="dxa"/>
                </w:tcPr>
                <w:p w14:paraId="2487350A" w14:textId="77777777" w:rsidR="00566181" w:rsidRPr="00566181" w:rsidRDefault="00566181" w:rsidP="00566181">
                  <w:bookmarkStart w:id="19" w:name="_Hlk162269611"/>
                  <w:r w:rsidRPr="00566181">
                    <w:lastRenderedPageBreak/>
                    <w:t>Voltage Support Service (VSS)</w:t>
                  </w:r>
                </w:p>
                <w:p w14:paraId="720A86EA" w14:textId="77777777" w:rsidR="00566181" w:rsidRPr="00566181" w:rsidRDefault="00566181" w:rsidP="00566181"/>
                <w:p w14:paraId="18E6BE63"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3.15</w:t>
                  </w:r>
                  <w:r w:rsidRPr="00566181">
                    <w:rPr>
                      <w:b/>
                      <w:i/>
                      <w:sz w:val="20"/>
                      <w:szCs w:val="20"/>
                    </w:rPr>
                    <w:t>, Voltage Support</w:t>
                  </w:r>
                </w:p>
                <w:p w14:paraId="6722ADB6" w14:textId="77777777" w:rsidR="00566181" w:rsidRPr="00566181" w:rsidRDefault="00566181" w:rsidP="00566181"/>
              </w:tc>
              <w:tc>
                <w:tcPr>
                  <w:tcW w:w="3386" w:type="dxa"/>
                </w:tcPr>
                <w:p w14:paraId="386EFF7A" w14:textId="77777777" w:rsidR="00566181" w:rsidRPr="00566181" w:rsidRDefault="00566181" w:rsidP="00566181">
                  <w:r w:rsidRPr="00566181">
                    <w:t>Reactive capability of a Generation Resource or ESR that is required to maintain transmission and distribution voltages on the ERCOT Transmission Grid within acceptable limits.  All Generation Resources and ESRs with a gross rating greater than 20 MVA shall provide VSS.</w:t>
                  </w:r>
                </w:p>
              </w:tc>
              <w:tc>
                <w:tcPr>
                  <w:tcW w:w="3339" w:type="dxa"/>
                </w:tcPr>
                <w:p w14:paraId="154BB56D" w14:textId="77777777" w:rsidR="00566181" w:rsidRPr="00566181" w:rsidRDefault="00566181" w:rsidP="00566181">
                  <w:r w:rsidRPr="00566181">
                    <w:t>Direct the scheduling of VSS by providing Voltage Profiles at the Point of Interconnection Bus (POIB).  The Generation Resource or ESR is obligated to maintain the published Voltage Profile within its Corrected Unit Reactive Limit (CURL).</w:t>
                  </w:r>
                </w:p>
              </w:tc>
            </w:tr>
            <w:bookmarkEnd w:id="19"/>
            <w:tr w:rsidR="00566181" w:rsidRPr="00566181" w14:paraId="545A8867" w14:textId="77777777" w:rsidTr="00011EB3">
              <w:tc>
                <w:tcPr>
                  <w:tcW w:w="2145" w:type="dxa"/>
                </w:tcPr>
                <w:p w14:paraId="6FB5C206" w14:textId="77777777" w:rsidR="00566181" w:rsidRPr="00566181" w:rsidRDefault="00566181" w:rsidP="00566181">
                  <w:r w:rsidRPr="00566181">
                    <w:t>Black Start Service (BSS)</w:t>
                  </w:r>
                </w:p>
                <w:p w14:paraId="2AE152D2" w14:textId="77777777" w:rsidR="00566181" w:rsidRPr="00566181" w:rsidRDefault="00566181" w:rsidP="00566181"/>
                <w:p w14:paraId="213318D5"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3.14.2</w:t>
                  </w:r>
                  <w:r w:rsidRPr="00566181">
                    <w:rPr>
                      <w:b/>
                      <w:i/>
                      <w:sz w:val="20"/>
                      <w:szCs w:val="20"/>
                    </w:rPr>
                    <w:t>, Black Start</w:t>
                  </w:r>
                </w:p>
                <w:p w14:paraId="404C755A" w14:textId="77777777" w:rsidR="00566181" w:rsidRPr="00566181" w:rsidRDefault="00566181" w:rsidP="00566181"/>
              </w:tc>
              <w:tc>
                <w:tcPr>
                  <w:tcW w:w="3386" w:type="dxa"/>
                </w:tcPr>
                <w:p w14:paraId="503ECC98" w14:textId="77777777" w:rsidR="00566181" w:rsidRPr="00566181" w:rsidRDefault="00566181" w:rsidP="00566181">
                  <w:r w:rsidRPr="00566181">
                    <w:t xml:space="preserve">The provision of Generation Resources under a Black Start Agreement, which are capable of self-starting without support from within ERCOT in the event of a </w:t>
                  </w:r>
                  <w:r w:rsidRPr="00566181">
                    <w:rPr>
                      <w:szCs w:val="20"/>
                    </w:rPr>
                    <w:t>Partial Blackout or</w:t>
                  </w:r>
                  <w:r w:rsidRPr="00566181">
                    <w:t xml:space="preserve"> Blackout.</w:t>
                  </w:r>
                </w:p>
              </w:tc>
              <w:tc>
                <w:tcPr>
                  <w:tcW w:w="3339" w:type="dxa"/>
                </w:tcPr>
                <w:p w14:paraId="143BC753" w14:textId="77777777" w:rsidR="00566181" w:rsidRPr="00566181" w:rsidRDefault="00566181" w:rsidP="00566181">
                  <w:r w:rsidRPr="00566181">
                    <w:t xml:space="preserve">Provide emergency Dispatch Instructions to begin restoration to a secure operating state after a </w:t>
                  </w:r>
                  <w:r w:rsidRPr="00566181">
                    <w:rPr>
                      <w:szCs w:val="20"/>
                    </w:rPr>
                    <w:t>Partial Blackout or</w:t>
                  </w:r>
                  <w:r w:rsidRPr="00566181">
                    <w:t xml:space="preserve"> Blackout.</w:t>
                  </w:r>
                </w:p>
              </w:tc>
            </w:tr>
            <w:tr w:rsidR="00566181" w:rsidRPr="00566181" w14:paraId="0C11DB1B" w14:textId="77777777" w:rsidTr="00011EB3">
              <w:tc>
                <w:tcPr>
                  <w:tcW w:w="2145" w:type="dxa"/>
                </w:tcPr>
                <w:p w14:paraId="302FBBAC" w14:textId="77777777" w:rsidR="00566181" w:rsidRPr="00566181" w:rsidRDefault="00566181" w:rsidP="00566181">
                  <w:r w:rsidRPr="00566181">
                    <w:t>Reliability Must-Run (RMR) Service</w:t>
                  </w:r>
                </w:p>
                <w:p w14:paraId="323F90AC" w14:textId="77777777" w:rsidR="00566181" w:rsidRPr="00566181" w:rsidRDefault="00566181" w:rsidP="00566181"/>
                <w:p w14:paraId="4B9DF27F" w14:textId="77777777" w:rsidR="00566181" w:rsidRPr="00566181" w:rsidRDefault="00566181" w:rsidP="00566181">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3.14.1</w:t>
                  </w:r>
                  <w:r w:rsidRPr="00566181">
                    <w:rPr>
                      <w:b/>
                      <w:i/>
                      <w:sz w:val="20"/>
                      <w:szCs w:val="20"/>
                    </w:rPr>
                    <w:t>, Reliability Must Run</w:t>
                  </w:r>
                </w:p>
              </w:tc>
              <w:tc>
                <w:tcPr>
                  <w:tcW w:w="3386" w:type="dxa"/>
                </w:tcPr>
                <w:p w14:paraId="056CCE14" w14:textId="77777777" w:rsidR="00566181" w:rsidRPr="00566181" w:rsidRDefault="00566181" w:rsidP="00566181">
                  <w:r w:rsidRPr="00566181">
                    <w:t>The provision of Generation Resource capacity and energy under an RMR Agreement.</w:t>
                  </w:r>
                </w:p>
              </w:tc>
              <w:tc>
                <w:tcPr>
                  <w:tcW w:w="3339" w:type="dxa"/>
                </w:tcPr>
                <w:p w14:paraId="3A2A83DF" w14:textId="77777777" w:rsidR="00566181" w:rsidRPr="00566181" w:rsidRDefault="00566181" w:rsidP="00566181">
                  <w:r w:rsidRPr="00566181">
                    <w:t>Enter into contractual agreements to retain units required for reliable operations.  Direct the operation of those units that otherwise would not operate and that are necessary to provide reliable operations.</w:t>
                  </w:r>
                </w:p>
              </w:tc>
            </w:tr>
          </w:tbl>
          <w:p w14:paraId="240F4D2A" w14:textId="77777777" w:rsidR="00566181" w:rsidRPr="00566181" w:rsidRDefault="00566181" w:rsidP="00566181">
            <w:pPr>
              <w:spacing w:after="240"/>
              <w:ind w:left="720" w:hanging="720"/>
            </w:pPr>
          </w:p>
        </w:tc>
      </w:tr>
    </w:tbl>
    <w:p w14:paraId="790A9652" w14:textId="77777777" w:rsidR="00D40399" w:rsidRPr="00E14A4A" w:rsidRDefault="00D40399" w:rsidP="00D40399">
      <w:pPr>
        <w:pStyle w:val="H3"/>
        <w:spacing w:before="480" w:after="480"/>
        <w:rPr>
          <w:ins w:id="20" w:author="ERCOT" w:date="2024-05-20T14:05:00Z"/>
        </w:rPr>
      </w:pPr>
      <w:ins w:id="21" w:author="ERCOT" w:date="2024-05-20T14:05:00Z">
        <w:r w:rsidRPr="00E14A4A">
          <w:lastRenderedPageBreak/>
          <w:t>2.3.</w:t>
        </w:r>
        <w:r>
          <w:t>4</w:t>
        </w:r>
        <w:r w:rsidRPr="00E14A4A">
          <w:tab/>
        </w:r>
        <w:bookmarkEnd w:id="5"/>
        <w:bookmarkEnd w:id="6"/>
        <w:r>
          <w:t xml:space="preserve">Dispatchable Reliability Reserve Service </w:t>
        </w:r>
      </w:ins>
    </w:p>
    <w:p w14:paraId="2635BBDB" w14:textId="77777777" w:rsidR="00D40399" w:rsidRPr="00E14A4A" w:rsidRDefault="00D40399" w:rsidP="00D40399">
      <w:pPr>
        <w:pStyle w:val="H4"/>
        <w:rPr>
          <w:ins w:id="22" w:author="ERCOT" w:date="2024-05-20T14:05:00Z"/>
        </w:rPr>
      </w:pPr>
      <w:bookmarkStart w:id="23" w:name="_Toc120878510"/>
      <w:bookmarkStart w:id="24" w:name="_Toc136969085"/>
      <w:ins w:id="25" w:author="ERCOT" w:date="2024-05-20T14:05:00Z">
        <w:r w:rsidRPr="00E14A4A">
          <w:t>2.3.</w:t>
        </w:r>
        <w:r>
          <w:t>4</w:t>
        </w:r>
        <w:r w:rsidRPr="00E14A4A">
          <w:t>.1</w:t>
        </w:r>
        <w:r w:rsidRPr="00E14A4A">
          <w:tab/>
          <w:t xml:space="preserve">Additional Operational Details for </w:t>
        </w:r>
        <w:r>
          <w:t>Dispatchable Reliability Reserve Service</w:t>
        </w:r>
        <w:r w:rsidRPr="00E14A4A">
          <w:t xml:space="preserve"> Providers</w:t>
        </w:r>
        <w:bookmarkEnd w:id="23"/>
        <w:bookmarkEnd w:id="24"/>
        <w:r w:rsidRPr="00E14A4A">
          <w:t xml:space="preserve"> </w:t>
        </w:r>
      </w:ins>
    </w:p>
    <w:p w14:paraId="4AEBBB43" w14:textId="77777777" w:rsidR="003259A5" w:rsidRDefault="003259A5" w:rsidP="003259A5">
      <w:pPr>
        <w:pStyle w:val="BodyTextNumbered"/>
        <w:rPr>
          <w:ins w:id="26" w:author="ERCOT" w:date="2024-05-29T08:30:00Z"/>
        </w:rPr>
      </w:pPr>
      <w:bookmarkStart w:id="27" w:name="_Toc274653930"/>
      <w:bookmarkStart w:id="28" w:name="_Toc160110001"/>
      <w:ins w:id="29" w:author="ERCOT" w:date="2024-05-29T08:30:00Z">
        <w:r>
          <w:t>(1)</w:t>
        </w:r>
        <w:r>
          <w:tab/>
          <w:t xml:space="preserve">Generation Resources providing Dispatchable Reliability Reserve Service must be capable of being On-Line within two hours of notification of deployment and run at their respective High Sustained Limits (HSLs) for at least four consecutive hours, as specified in Protocol Section 2.1, Definitions. </w:t>
        </w:r>
      </w:ins>
    </w:p>
    <w:p w14:paraId="6EAAF6E2" w14:textId="77777777" w:rsidR="00D40399" w:rsidRDefault="00D40399" w:rsidP="00D40399">
      <w:pPr>
        <w:pStyle w:val="H3"/>
        <w:rPr>
          <w:ins w:id="30" w:author="ERCOT" w:date="2024-05-20T14:05:00Z"/>
        </w:rPr>
      </w:pPr>
      <w:ins w:id="31" w:author="ERCOT" w:date="2024-05-20T14:05:00Z">
        <w:r w:rsidRPr="00A56F42">
          <w:t>9.4.</w:t>
        </w:r>
        <w:r>
          <w:t>5</w:t>
        </w:r>
        <w:r w:rsidRPr="00A56F42">
          <w:tab/>
          <w:t>Resource-</w:t>
        </w:r>
        <w:r>
          <w:t>S</w:t>
        </w:r>
        <w:r w:rsidRPr="00A56F42">
          <w:t xml:space="preserve">pecific </w:t>
        </w:r>
        <w:bookmarkEnd w:id="27"/>
        <w:bookmarkEnd w:id="28"/>
        <w:r>
          <w:t>Dispatchable Reliability Reserve Service</w:t>
        </w:r>
      </w:ins>
    </w:p>
    <w:p w14:paraId="3A0DDF26" w14:textId="0121B010" w:rsidR="009A3772" w:rsidRPr="00BA2009" w:rsidRDefault="00D40399" w:rsidP="00566181">
      <w:pPr>
        <w:pStyle w:val="BodyText"/>
        <w:ind w:left="720" w:hanging="720"/>
      </w:pPr>
      <w:ins w:id="32" w:author="ERCOT" w:date="2024-05-20T14:05:00Z">
        <w:r>
          <w:t>(1)</w:t>
        </w:r>
        <w:r>
          <w:tab/>
          <w:t>ERCOT shall develop monthly reports detailing Resource-specific Dispatchable Reliability Reserve Service (DRRS) performance during deployments based on the criteria described in Protocol Section 8.1.1.4.5, Dispatchable Reliability Reserve Service Energy Deployment Criteria.</w:t>
        </w:r>
      </w:ins>
    </w:p>
    <w:sectPr w:rsidR="009A3772"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3DE0EDF5" w:rsidR="00D176CF" w:rsidRDefault="006E0FEB">
    <w:pPr>
      <w:pStyle w:val="Footer"/>
      <w:tabs>
        <w:tab w:val="clear" w:pos="4320"/>
        <w:tab w:val="clear" w:pos="8640"/>
        <w:tab w:val="right" w:pos="9360"/>
      </w:tabs>
      <w:rPr>
        <w:rFonts w:ascii="Arial" w:hAnsi="Arial" w:cs="Arial"/>
        <w:sz w:val="18"/>
      </w:rPr>
    </w:pPr>
    <w:r>
      <w:rPr>
        <w:rFonts w:ascii="Arial" w:hAnsi="Arial" w:cs="Arial"/>
        <w:sz w:val="18"/>
      </w:rPr>
      <w:t>264</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566181">
      <w:rPr>
        <w:rFonts w:ascii="Arial" w:hAnsi="Arial" w:cs="Arial"/>
        <w:sz w:val="18"/>
      </w:rPr>
      <w:t>-0</w:t>
    </w:r>
    <w:r w:rsidR="00025EBC">
      <w:rPr>
        <w:rFonts w:ascii="Arial" w:hAnsi="Arial" w:cs="Arial"/>
        <w:sz w:val="18"/>
      </w:rPr>
      <w:t>9</w:t>
    </w:r>
    <w:r w:rsidR="00C96AB2">
      <w:rPr>
        <w:rFonts w:ascii="Arial" w:hAnsi="Arial" w:cs="Arial"/>
        <w:sz w:val="18"/>
      </w:rPr>
      <w:t xml:space="preserve"> ROS Report</w:t>
    </w:r>
    <w:r w:rsidRPr="006E0FEB">
      <w:rPr>
        <w:rFonts w:ascii="Arial" w:hAnsi="Arial" w:cs="Arial"/>
        <w:sz w:val="18"/>
      </w:rPr>
      <w:t xml:space="preserve"> </w:t>
    </w:r>
    <w:r>
      <w:rPr>
        <w:rFonts w:ascii="Arial" w:hAnsi="Arial" w:cs="Arial"/>
        <w:sz w:val="18"/>
      </w:rPr>
      <w:t>0</w:t>
    </w:r>
    <w:r w:rsidR="00025EBC">
      <w:rPr>
        <w:rFonts w:ascii="Arial" w:hAnsi="Arial" w:cs="Arial"/>
        <w:sz w:val="18"/>
      </w:rPr>
      <w:t>909</w:t>
    </w:r>
    <w:r w:rsidR="0056618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77F3839" w:rsidR="00D176CF" w:rsidRDefault="00C96AB2"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0"/>
  </w:num>
  <w:num w:numId="3" w16cid:durableId="765731531">
    <w:abstractNumId w:val="11"/>
  </w:num>
  <w:num w:numId="4" w16cid:durableId="1963613086">
    <w:abstractNumId w:val="1"/>
  </w:num>
  <w:num w:numId="5" w16cid:durableId="1279675509">
    <w:abstractNumId w:val="6"/>
  </w:num>
  <w:num w:numId="6" w16cid:durableId="1200241118">
    <w:abstractNumId w:val="6"/>
  </w:num>
  <w:num w:numId="7" w16cid:durableId="113403764">
    <w:abstractNumId w:val="6"/>
  </w:num>
  <w:num w:numId="8" w16cid:durableId="1306354199">
    <w:abstractNumId w:val="6"/>
  </w:num>
  <w:num w:numId="9" w16cid:durableId="1449738307">
    <w:abstractNumId w:val="6"/>
  </w:num>
  <w:num w:numId="10" w16cid:durableId="1162161447">
    <w:abstractNumId w:val="6"/>
  </w:num>
  <w:num w:numId="11" w16cid:durableId="323751953">
    <w:abstractNumId w:val="6"/>
  </w:num>
  <w:num w:numId="12" w16cid:durableId="74137000">
    <w:abstractNumId w:val="6"/>
  </w:num>
  <w:num w:numId="13" w16cid:durableId="1827822446">
    <w:abstractNumId w:val="6"/>
  </w:num>
  <w:num w:numId="14" w16cid:durableId="279143775">
    <w:abstractNumId w:val="3"/>
  </w:num>
  <w:num w:numId="15" w16cid:durableId="319192539">
    <w:abstractNumId w:val="5"/>
  </w:num>
  <w:num w:numId="16" w16cid:durableId="1144857904">
    <w:abstractNumId w:val="8"/>
  </w:num>
  <w:num w:numId="17" w16cid:durableId="664669829">
    <w:abstractNumId w:val="9"/>
  </w:num>
  <w:num w:numId="18" w16cid:durableId="1951931829">
    <w:abstractNumId w:val="4"/>
  </w:num>
  <w:num w:numId="19" w16cid:durableId="465128936">
    <w:abstractNumId w:val="7"/>
  </w:num>
  <w:num w:numId="20" w16cid:durableId="58322867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6803"/>
    <w:rsid w:val="00025EBC"/>
    <w:rsid w:val="00060A5A"/>
    <w:rsid w:val="00064B44"/>
    <w:rsid w:val="00067FE2"/>
    <w:rsid w:val="0007682E"/>
    <w:rsid w:val="00094DDC"/>
    <w:rsid w:val="000D1AEB"/>
    <w:rsid w:val="000D3E64"/>
    <w:rsid w:val="000F13C5"/>
    <w:rsid w:val="00105A36"/>
    <w:rsid w:val="001313B4"/>
    <w:rsid w:val="001431E9"/>
    <w:rsid w:val="0014546D"/>
    <w:rsid w:val="001500D9"/>
    <w:rsid w:val="00156DB7"/>
    <w:rsid w:val="00157228"/>
    <w:rsid w:val="00160C3C"/>
    <w:rsid w:val="0017783C"/>
    <w:rsid w:val="0019314C"/>
    <w:rsid w:val="001E16B4"/>
    <w:rsid w:val="001F38F0"/>
    <w:rsid w:val="00212564"/>
    <w:rsid w:val="00237430"/>
    <w:rsid w:val="00276A99"/>
    <w:rsid w:val="00286AD9"/>
    <w:rsid w:val="002909DD"/>
    <w:rsid w:val="002966F3"/>
    <w:rsid w:val="002B69F3"/>
    <w:rsid w:val="002B763A"/>
    <w:rsid w:val="002D382A"/>
    <w:rsid w:val="002F1EDD"/>
    <w:rsid w:val="003013F2"/>
    <w:rsid w:val="0030232A"/>
    <w:rsid w:val="0030694A"/>
    <w:rsid w:val="003069F4"/>
    <w:rsid w:val="003259A5"/>
    <w:rsid w:val="00360920"/>
    <w:rsid w:val="003618DF"/>
    <w:rsid w:val="003751E7"/>
    <w:rsid w:val="00384709"/>
    <w:rsid w:val="00386C35"/>
    <w:rsid w:val="003A3D77"/>
    <w:rsid w:val="003B5AED"/>
    <w:rsid w:val="003C6B7B"/>
    <w:rsid w:val="004135BD"/>
    <w:rsid w:val="004302A4"/>
    <w:rsid w:val="004463BA"/>
    <w:rsid w:val="00446B8D"/>
    <w:rsid w:val="004822D4"/>
    <w:rsid w:val="004907C9"/>
    <w:rsid w:val="0049290B"/>
    <w:rsid w:val="004A4451"/>
    <w:rsid w:val="004D3958"/>
    <w:rsid w:val="005008DF"/>
    <w:rsid w:val="005045D0"/>
    <w:rsid w:val="00510267"/>
    <w:rsid w:val="00534C6C"/>
    <w:rsid w:val="00566181"/>
    <w:rsid w:val="005841C0"/>
    <w:rsid w:val="0059260F"/>
    <w:rsid w:val="005928F2"/>
    <w:rsid w:val="005E5074"/>
    <w:rsid w:val="00612E4F"/>
    <w:rsid w:val="00615D5E"/>
    <w:rsid w:val="00622E99"/>
    <w:rsid w:val="00625E5D"/>
    <w:rsid w:val="0066370F"/>
    <w:rsid w:val="006A0784"/>
    <w:rsid w:val="006A697B"/>
    <w:rsid w:val="006B4DDE"/>
    <w:rsid w:val="006E0FEB"/>
    <w:rsid w:val="00733EC5"/>
    <w:rsid w:val="00743968"/>
    <w:rsid w:val="00785415"/>
    <w:rsid w:val="00791CB9"/>
    <w:rsid w:val="00793130"/>
    <w:rsid w:val="007B3233"/>
    <w:rsid w:val="007B49C2"/>
    <w:rsid w:val="007B5A42"/>
    <w:rsid w:val="007C199B"/>
    <w:rsid w:val="007D3073"/>
    <w:rsid w:val="007D64B9"/>
    <w:rsid w:val="007D72D4"/>
    <w:rsid w:val="007E0452"/>
    <w:rsid w:val="008070C0"/>
    <w:rsid w:val="00811C12"/>
    <w:rsid w:val="00816950"/>
    <w:rsid w:val="00837164"/>
    <w:rsid w:val="00845778"/>
    <w:rsid w:val="00862807"/>
    <w:rsid w:val="00887E28"/>
    <w:rsid w:val="008D5C3A"/>
    <w:rsid w:val="008E6DA2"/>
    <w:rsid w:val="00907B1E"/>
    <w:rsid w:val="00925A21"/>
    <w:rsid w:val="00943AFD"/>
    <w:rsid w:val="00963A51"/>
    <w:rsid w:val="00983B6E"/>
    <w:rsid w:val="009936F8"/>
    <w:rsid w:val="009A3772"/>
    <w:rsid w:val="009D17F0"/>
    <w:rsid w:val="009D7E51"/>
    <w:rsid w:val="00A42796"/>
    <w:rsid w:val="00A5311D"/>
    <w:rsid w:val="00AD3B58"/>
    <w:rsid w:val="00AF56C6"/>
    <w:rsid w:val="00AF7EFF"/>
    <w:rsid w:val="00B032E8"/>
    <w:rsid w:val="00B57F96"/>
    <w:rsid w:val="00B67892"/>
    <w:rsid w:val="00B878E6"/>
    <w:rsid w:val="00BA4D33"/>
    <w:rsid w:val="00BC2D06"/>
    <w:rsid w:val="00BE564A"/>
    <w:rsid w:val="00C744EB"/>
    <w:rsid w:val="00C76A2C"/>
    <w:rsid w:val="00C90702"/>
    <w:rsid w:val="00C917FF"/>
    <w:rsid w:val="00C96AB2"/>
    <w:rsid w:val="00C9766A"/>
    <w:rsid w:val="00CA699C"/>
    <w:rsid w:val="00CC4F39"/>
    <w:rsid w:val="00CD544C"/>
    <w:rsid w:val="00CF4256"/>
    <w:rsid w:val="00D04FE8"/>
    <w:rsid w:val="00D176CF"/>
    <w:rsid w:val="00D271E3"/>
    <w:rsid w:val="00D40399"/>
    <w:rsid w:val="00D47A80"/>
    <w:rsid w:val="00D85807"/>
    <w:rsid w:val="00D87349"/>
    <w:rsid w:val="00D91EE9"/>
    <w:rsid w:val="00D97220"/>
    <w:rsid w:val="00E14D47"/>
    <w:rsid w:val="00E1641C"/>
    <w:rsid w:val="00E26473"/>
    <w:rsid w:val="00E26708"/>
    <w:rsid w:val="00E34958"/>
    <w:rsid w:val="00E37AB0"/>
    <w:rsid w:val="00E71C39"/>
    <w:rsid w:val="00EA56E6"/>
    <w:rsid w:val="00EB7F55"/>
    <w:rsid w:val="00EC335F"/>
    <w:rsid w:val="00EC48FB"/>
    <w:rsid w:val="00EF232A"/>
    <w:rsid w:val="00EF437D"/>
    <w:rsid w:val="00F05A69"/>
    <w:rsid w:val="00F134E7"/>
    <w:rsid w:val="00F43FFD"/>
    <w:rsid w:val="00F44236"/>
    <w:rsid w:val="00F52517"/>
    <w:rsid w:val="00FA57B2"/>
    <w:rsid w:val="00FB2B04"/>
    <w:rsid w:val="00FB509B"/>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D40399"/>
    <w:rPr>
      <w:b/>
      <w:bCs/>
      <w:snapToGrid w:val="0"/>
      <w:sz w:val="24"/>
    </w:rPr>
  </w:style>
  <w:style w:type="paragraph" w:customStyle="1" w:styleId="BodyTextNumbered">
    <w:name w:val="Body Text Numbered"/>
    <w:basedOn w:val="BodyText"/>
    <w:link w:val="BodyTextNumberedChar1"/>
    <w:rsid w:val="00D40399"/>
    <w:pPr>
      <w:ind w:left="720" w:hanging="720"/>
    </w:pPr>
    <w:rPr>
      <w:iCs/>
      <w:szCs w:val="20"/>
    </w:rPr>
  </w:style>
  <w:style w:type="character" w:customStyle="1" w:styleId="BodyTextNumberedChar1">
    <w:name w:val="Body Text Numbered Char1"/>
    <w:link w:val="BodyTextNumbered"/>
    <w:rsid w:val="00D40399"/>
    <w:rPr>
      <w:iCs/>
      <w:sz w:val="24"/>
    </w:rPr>
  </w:style>
  <w:style w:type="character" w:customStyle="1" w:styleId="H3Char">
    <w:name w:val="H3 Char"/>
    <w:link w:val="H3"/>
    <w:rsid w:val="00D40399"/>
    <w:rPr>
      <w:b/>
      <w:bCs/>
      <w:i/>
      <w:sz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D40399"/>
    <w:rPr>
      <w:sz w:val="24"/>
      <w:szCs w:val="24"/>
    </w:rPr>
  </w:style>
  <w:style w:type="character" w:styleId="UnresolvedMention">
    <w:name w:val="Unresolved Mention"/>
    <w:basedOn w:val="DefaultParagraphFont"/>
    <w:uiPriority w:val="99"/>
    <w:semiHidden/>
    <w:unhideWhenUsed/>
    <w:rsid w:val="003259A5"/>
    <w:rPr>
      <w:color w:val="605E5C"/>
      <w:shd w:val="clear" w:color="auto" w:fill="E1DFDD"/>
    </w:rPr>
  </w:style>
  <w:style w:type="character" w:customStyle="1" w:styleId="HeaderChar">
    <w:name w:val="Header Char"/>
    <w:link w:val="Header"/>
    <w:rsid w:val="00C96AB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64"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jeff.billo@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david.maggio@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2418</Words>
  <Characters>15220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17603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5</cp:revision>
  <cp:lastPrinted>2013-11-15T22:11:00Z</cp:lastPrinted>
  <dcterms:created xsi:type="dcterms:W3CDTF">2024-09-10T02:01:00Z</dcterms:created>
  <dcterms:modified xsi:type="dcterms:W3CDTF">2024-09-10T18:18:00Z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